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5094D" w14:textId="6BCA13AB" w:rsidR="00E36D7F" w:rsidRPr="008C0F1C" w:rsidRDefault="00A93BD6" w:rsidP="00227792">
      <w:pPr>
        <w:pStyle w:val="Pa12"/>
        <w:spacing w:before="280"/>
        <w:jc w:val="both"/>
        <w:outlineLvl w:val="0"/>
        <w:rPr>
          <w:color w:val="000000"/>
          <w:sz w:val="22"/>
          <w:szCs w:val="22"/>
        </w:rPr>
      </w:pPr>
      <w:bookmarkStart w:id="0" w:name="_GoBack"/>
      <w:bookmarkEnd w:id="0"/>
      <w:del w:id="1" w:author="Autor">
        <w:r w:rsidRPr="008C0F1C" w:rsidDel="00441E80">
          <w:rPr>
            <w:b/>
            <w:bCs/>
            <w:color w:val="000000"/>
            <w:sz w:val="22"/>
            <w:szCs w:val="22"/>
          </w:rPr>
          <w:delText>P.O.</w:delText>
        </w:r>
      </w:del>
      <w:ins w:id="2" w:author="Autor">
        <w:r w:rsidR="00441E80" w:rsidRPr="008C0F1C">
          <w:rPr>
            <w:b/>
            <w:bCs/>
            <w:color w:val="000000"/>
            <w:sz w:val="22"/>
            <w:szCs w:val="22"/>
          </w:rPr>
          <w:t>P. O.</w:t>
        </w:r>
      </w:ins>
      <w:del w:id="3" w:author="Autor">
        <w:r w:rsidRPr="008C0F1C">
          <w:rPr>
            <w:b/>
            <w:bCs/>
            <w:color w:val="000000"/>
            <w:sz w:val="22"/>
            <w:szCs w:val="22"/>
          </w:rPr>
          <w:delText>SEIE</w:delText>
        </w:r>
      </w:del>
      <w:ins w:id="4" w:author="Autor">
        <w:r w:rsidR="00B07A69" w:rsidRPr="008C0F1C">
          <w:rPr>
            <w:b/>
            <w:bCs/>
            <w:color w:val="000000"/>
            <w:sz w:val="22"/>
            <w:szCs w:val="22"/>
          </w:rPr>
          <w:t xml:space="preserve"> </w:t>
        </w:r>
        <w:r w:rsidR="005724A4" w:rsidRPr="008C0F1C">
          <w:rPr>
            <w:b/>
            <w:bCs/>
            <w:color w:val="000000"/>
            <w:sz w:val="22"/>
            <w:szCs w:val="22"/>
          </w:rPr>
          <w:t>SENP</w:t>
        </w:r>
      </w:ins>
      <w:r w:rsidR="002702BB" w:rsidRPr="008C0F1C">
        <w:rPr>
          <w:b/>
          <w:bCs/>
          <w:color w:val="000000"/>
          <w:sz w:val="22"/>
          <w:szCs w:val="22"/>
        </w:rPr>
        <w:t xml:space="preserve"> </w:t>
      </w:r>
      <w:r w:rsidRPr="008C0F1C">
        <w:rPr>
          <w:b/>
          <w:bCs/>
          <w:color w:val="000000"/>
          <w:sz w:val="22"/>
          <w:szCs w:val="22"/>
        </w:rPr>
        <w:t>8.2: Criterios de operación</w:t>
      </w:r>
    </w:p>
    <w:p w14:paraId="4D9276E9" w14:textId="77777777" w:rsidR="00E36D7F" w:rsidRPr="008C0F1C" w:rsidRDefault="00A93BD6" w:rsidP="00227792">
      <w:pPr>
        <w:pStyle w:val="Pa13"/>
        <w:spacing w:before="160"/>
        <w:jc w:val="both"/>
        <w:outlineLvl w:val="0"/>
        <w:rPr>
          <w:color w:val="000000"/>
          <w:sz w:val="22"/>
          <w:szCs w:val="22"/>
        </w:rPr>
      </w:pPr>
      <w:r w:rsidRPr="008C0F1C">
        <w:rPr>
          <w:color w:val="000000"/>
          <w:sz w:val="22"/>
          <w:szCs w:val="22"/>
        </w:rPr>
        <w:t xml:space="preserve">1. </w:t>
      </w:r>
      <w:r w:rsidRPr="008C0F1C">
        <w:rPr>
          <w:i/>
          <w:iCs/>
          <w:color w:val="000000"/>
          <w:sz w:val="22"/>
          <w:szCs w:val="22"/>
        </w:rPr>
        <w:t>Objeto</w:t>
      </w:r>
    </w:p>
    <w:p w14:paraId="244A4847" w14:textId="66F2B5CC" w:rsidR="00CC7D37" w:rsidRPr="008C0F1C" w:rsidRDefault="00CC7D37" w:rsidP="00AB0B93">
      <w:pPr>
        <w:pStyle w:val="Pa11"/>
        <w:spacing w:before="160"/>
        <w:ind w:firstLine="340"/>
        <w:jc w:val="both"/>
        <w:rPr>
          <w:ins w:id="5" w:author="Autor"/>
          <w:color w:val="000000"/>
          <w:sz w:val="22"/>
          <w:szCs w:val="22"/>
        </w:rPr>
      </w:pPr>
      <w:ins w:id="6" w:author="Autor">
        <w:r w:rsidRPr="008C0F1C">
          <w:rPr>
            <w:color w:val="000000"/>
            <w:sz w:val="22"/>
            <w:szCs w:val="22"/>
          </w:rPr>
          <w:t xml:space="preserve">El objeto </w:t>
        </w:r>
        <w:r w:rsidR="006C4BE7" w:rsidRPr="008C0F1C">
          <w:rPr>
            <w:color w:val="000000"/>
            <w:sz w:val="22"/>
            <w:szCs w:val="22"/>
          </w:rPr>
          <w:t xml:space="preserve">de este procedimiento </w:t>
        </w:r>
        <w:r w:rsidRPr="008C0F1C">
          <w:rPr>
            <w:color w:val="000000"/>
            <w:sz w:val="22"/>
            <w:szCs w:val="22"/>
          </w:rPr>
          <w:t xml:space="preserve">es establecer los criterios básicos que regirán las actuaciones del </w:t>
        </w:r>
        <w:r w:rsidR="006C4BE7" w:rsidRPr="008C0F1C">
          <w:rPr>
            <w:color w:val="000000"/>
            <w:sz w:val="22"/>
            <w:szCs w:val="22"/>
          </w:rPr>
          <w:t>o</w:t>
        </w:r>
        <w:r w:rsidRPr="008C0F1C">
          <w:rPr>
            <w:color w:val="000000"/>
            <w:sz w:val="22"/>
            <w:szCs w:val="22"/>
          </w:rPr>
          <w:t xml:space="preserve">perador del </w:t>
        </w:r>
        <w:r w:rsidR="006C4BE7" w:rsidRPr="008C0F1C">
          <w:rPr>
            <w:color w:val="000000"/>
            <w:sz w:val="22"/>
            <w:szCs w:val="22"/>
          </w:rPr>
          <w:t>s</w:t>
        </w:r>
        <w:r w:rsidRPr="008C0F1C">
          <w:rPr>
            <w:color w:val="000000"/>
            <w:sz w:val="22"/>
            <w:szCs w:val="22"/>
          </w:rPr>
          <w:t>istema en relación con la operación de</w:t>
        </w:r>
        <w:r w:rsidR="00B43486" w:rsidRPr="008C0F1C">
          <w:rPr>
            <w:color w:val="000000"/>
            <w:sz w:val="22"/>
            <w:szCs w:val="22"/>
          </w:rPr>
          <w:t xml:space="preserve"> </w:t>
        </w:r>
        <w:r w:rsidRPr="008C0F1C">
          <w:rPr>
            <w:color w:val="000000"/>
            <w:sz w:val="22"/>
            <w:szCs w:val="22"/>
          </w:rPr>
          <w:t>l</w:t>
        </w:r>
        <w:r w:rsidR="00B43486" w:rsidRPr="008C0F1C">
          <w:rPr>
            <w:color w:val="000000"/>
            <w:sz w:val="22"/>
            <w:szCs w:val="22"/>
          </w:rPr>
          <w:t>os</w:t>
        </w:r>
        <w:r w:rsidRPr="008C0F1C">
          <w:rPr>
            <w:color w:val="000000"/>
            <w:sz w:val="22"/>
            <w:szCs w:val="22"/>
          </w:rPr>
          <w:t xml:space="preserve"> sistema</w:t>
        </w:r>
        <w:r w:rsidR="00B43486" w:rsidRPr="008C0F1C">
          <w:rPr>
            <w:color w:val="000000"/>
            <w:sz w:val="22"/>
            <w:szCs w:val="22"/>
          </w:rPr>
          <w:t>s</w:t>
        </w:r>
        <w:r w:rsidRPr="008C0F1C">
          <w:rPr>
            <w:color w:val="000000"/>
            <w:sz w:val="22"/>
            <w:szCs w:val="22"/>
          </w:rPr>
          <w:t xml:space="preserve"> </w:t>
        </w:r>
        <w:r w:rsidR="006451B3" w:rsidRPr="008C0F1C">
          <w:rPr>
            <w:color w:val="000000"/>
            <w:sz w:val="22"/>
            <w:szCs w:val="22"/>
          </w:rPr>
          <w:t xml:space="preserve">eléctricos </w:t>
        </w:r>
        <w:r w:rsidRPr="008C0F1C">
          <w:rPr>
            <w:color w:val="000000"/>
            <w:sz w:val="22"/>
            <w:szCs w:val="22"/>
          </w:rPr>
          <w:t>de cuya gestión técnica es responsable, recogiendo, por lo tanto, las obligaciones y actuaciones de todos los sujetos a los que aplica este procedimiento.</w:t>
        </w:r>
      </w:ins>
    </w:p>
    <w:p w14:paraId="06E89B5F" w14:textId="2C1BF7BE" w:rsidR="00A93BD6" w:rsidRPr="008C0F1C" w:rsidDel="00CC7D37" w:rsidRDefault="00A93BD6" w:rsidP="00404D2A">
      <w:pPr>
        <w:pStyle w:val="Pa11"/>
        <w:spacing w:before="160"/>
        <w:ind w:firstLine="340"/>
        <w:jc w:val="both"/>
        <w:rPr>
          <w:del w:id="7" w:author="Autor"/>
          <w:color w:val="000000"/>
          <w:sz w:val="22"/>
          <w:szCs w:val="22"/>
        </w:rPr>
      </w:pPr>
      <w:del w:id="8" w:author="Autor">
        <w:r w:rsidRPr="008C0F1C" w:rsidDel="00CC7D37">
          <w:rPr>
            <w:color w:val="000000"/>
            <w:sz w:val="22"/>
            <w:szCs w:val="22"/>
          </w:rPr>
          <w:delText>El objeto de este Procedimiento es establecer las actuaciones para la operación de las instalaciones de la red bajo la gestión técnica del Operador del Sistema en los diferentes estados que puedan encontrarse los Sistemas Eléctricos Insulares y Extrapeninsulares (SEIE), así como, establecer los criterios generales para el control de la tensión</w:delText>
        </w:r>
      </w:del>
      <w:ins w:id="9" w:author="Autor">
        <w:del w:id="10" w:author="Autor">
          <w:r w:rsidR="00B10A4E" w:rsidRPr="008C0F1C" w:rsidDel="00CC7D37">
            <w:rPr>
              <w:color w:val="000000"/>
              <w:sz w:val="22"/>
              <w:szCs w:val="22"/>
            </w:rPr>
            <w:delText>.</w:delText>
          </w:r>
        </w:del>
      </w:ins>
    </w:p>
    <w:p w14:paraId="249D3878" w14:textId="77777777" w:rsidR="00E36D7F" w:rsidRPr="008C0F1C" w:rsidRDefault="00A93BD6" w:rsidP="00227792">
      <w:pPr>
        <w:pStyle w:val="Pa12"/>
        <w:spacing w:before="280"/>
        <w:jc w:val="both"/>
        <w:outlineLvl w:val="0"/>
        <w:rPr>
          <w:i/>
          <w:color w:val="000000"/>
          <w:sz w:val="22"/>
          <w:szCs w:val="22"/>
        </w:rPr>
      </w:pPr>
      <w:r w:rsidRPr="008C0F1C">
        <w:rPr>
          <w:color w:val="000000"/>
          <w:sz w:val="22"/>
          <w:szCs w:val="22"/>
        </w:rPr>
        <w:t xml:space="preserve">2. </w:t>
      </w:r>
      <w:r w:rsidRPr="008C0F1C">
        <w:rPr>
          <w:i/>
          <w:iCs/>
          <w:color w:val="000000"/>
          <w:sz w:val="22"/>
          <w:szCs w:val="22"/>
        </w:rPr>
        <w:t>Alcance</w:t>
      </w:r>
    </w:p>
    <w:p w14:paraId="3E8C2CD5" w14:textId="77777777" w:rsidR="00E36D7F" w:rsidRPr="008C0F1C" w:rsidRDefault="00A93BD6" w:rsidP="00CA4A00">
      <w:pPr>
        <w:pStyle w:val="Pa11"/>
        <w:spacing w:before="160"/>
        <w:ind w:firstLine="340"/>
        <w:jc w:val="both"/>
        <w:rPr>
          <w:color w:val="000000"/>
          <w:sz w:val="22"/>
          <w:szCs w:val="22"/>
        </w:rPr>
      </w:pPr>
      <w:r w:rsidRPr="008C0F1C">
        <w:rPr>
          <w:color w:val="000000"/>
          <w:sz w:val="22"/>
          <w:szCs w:val="22"/>
        </w:rPr>
        <w:t xml:space="preserve">En el presente </w:t>
      </w:r>
      <w:del w:id="11" w:author="Autor">
        <w:r w:rsidRPr="008C0F1C">
          <w:rPr>
            <w:color w:val="000000"/>
            <w:sz w:val="22"/>
            <w:szCs w:val="22"/>
          </w:rPr>
          <w:delText>Procedimiento</w:delText>
        </w:r>
      </w:del>
      <w:ins w:id="12" w:author="Autor">
        <w:r w:rsidR="00264634" w:rsidRPr="008C0F1C">
          <w:rPr>
            <w:color w:val="000000"/>
            <w:sz w:val="22"/>
            <w:szCs w:val="22"/>
          </w:rPr>
          <w:t>p</w:t>
        </w:r>
        <w:r w:rsidRPr="008C0F1C">
          <w:rPr>
            <w:color w:val="000000"/>
            <w:sz w:val="22"/>
            <w:szCs w:val="22"/>
          </w:rPr>
          <w:t>rocedimiento</w:t>
        </w:r>
      </w:ins>
      <w:r w:rsidRPr="008C0F1C">
        <w:rPr>
          <w:color w:val="000000"/>
          <w:sz w:val="22"/>
          <w:szCs w:val="22"/>
        </w:rPr>
        <w:t xml:space="preserve"> se establecen:</w:t>
      </w:r>
    </w:p>
    <w:p w14:paraId="22A0CE08" w14:textId="73C4D13C" w:rsidR="00E36D7F" w:rsidRPr="008C0F1C" w:rsidRDefault="00A93BD6" w:rsidP="00227792">
      <w:pPr>
        <w:pStyle w:val="Pa11"/>
        <w:ind w:firstLine="340"/>
        <w:jc w:val="both"/>
        <w:rPr>
          <w:color w:val="000000"/>
          <w:sz w:val="22"/>
          <w:szCs w:val="22"/>
        </w:rPr>
      </w:pPr>
      <w:r w:rsidRPr="008C0F1C">
        <w:rPr>
          <w:color w:val="000000"/>
          <w:sz w:val="22"/>
          <w:szCs w:val="22"/>
        </w:rPr>
        <w:t xml:space="preserve">El alcance general de las actuaciones del </w:t>
      </w:r>
      <w:del w:id="13" w:author="Autor">
        <w:r w:rsidRPr="008C0F1C">
          <w:rPr>
            <w:color w:val="000000"/>
            <w:sz w:val="22"/>
            <w:szCs w:val="22"/>
          </w:rPr>
          <w:delText>Operador</w:delText>
        </w:r>
      </w:del>
      <w:ins w:id="14"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5" w:author="Autor">
        <w:r w:rsidRPr="008C0F1C">
          <w:rPr>
            <w:color w:val="000000"/>
            <w:sz w:val="22"/>
            <w:szCs w:val="22"/>
          </w:rPr>
          <w:delText>Sistema</w:delText>
        </w:r>
      </w:del>
      <w:ins w:id="16"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sobre las instalaciones del sistema de producción</w:t>
      </w:r>
      <w:ins w:id="17" w:author="Autor">
        <w:r w:rsidR="00117AA0" w:rsidRPr="008C0F1C">
          <w:rPr>
            <w:color w:val="000000"/>
            <w:sz w:val="22"/>
            <w:szCs w:val="22"/>
          </w:rPr>
          <w:t>,</w:t>
        </w:r>
      </w:ins>
      <w:r w:rsidR="005C6132" w:rsidRPr="008C0F1C">
        <w:rPr>
          <w:color w:val="000000"/>
          <w:sz w:val="22"/>
          <w:szCs w:val="22"/>
        </w:rPr>
        <w:t xml:space="preserve"> </w:t>
      </w:r>
      <w:del w:id="18" w:author="Autor">
        <w:r w:rsidRPr="008C0F1C" w:rsidDel="005861AF">
          <w:rPr>
            <w:color w:val="000000"/>
            <w:sz w:val="22"/>
            <w:szCs w:val="22"/>
          </w:rPr>
          <w:delText xml:space="preserve">y </w:delText>
        </w:r>
      </w:del>
      <w:r w:rsidRPr="008C0F1C">
        <w:rPr>
          <w:color w:val="000000"/>
          <w:sz w:val="22"/>
          <w:szCs w:val="22"/>
        </w:rPr>
        <w:t>transporte</w:t>
      </w:r>
      <w:ins w:id="19" w:author="Autor">
        <w:r w:rsidR="00894DA7" w:rsidRPr="008C0F1C">
          <w:rPr>
            <w:color w:val="000000"/>
            <w:sz w:val="22"/>
            <w:szCs w:val="22"/>
          </w:rPr>
          <w:t>, distribución</w:t>
        </w:r>
        <w:r w:rsidR="002200D4" w:rsidRPr="008C0F1C">
          <w:rPr>
            <w:color w:val="000000"/>
            <w:sz w:val="22"/>
            <w:szCs w:val="22"/>
          </w:rPr>
          <w:t xml:space="preserve">, </w:t>
        </w:r>
        <w:r w:rsidR="00D778B8" w:rsidRPr="008C0F1C">
          <w:rPr>
            <w:color w:val="000000"/>
            <w:sz w:val="22"/>
            <w:szCs w:val="22"/>
          </w:rPr>
          <w:t>demanda</w:t>
        </w:r>
        <w:r w:rsidR="002F30D7" w:rsidRPr="008C0F1C">
          <w:rPr>
            <w:color w:val="000000"/>
            <w:sz w:val="22"/>
            <w:szCs w:val="22"/>
          </w:rPr>
          <w:t xml:space="preserve"> y almacenamiento (</w:t>
        </w:r>
        <w:r w:rsidR="00774194" w:rsidRPr="008C0F1C">
          <w:rPr>
            <w:color w:val="000000"/>
            <w:sz w:val="22"/>
            <w:szCs w:val="22"/>
          </w:rPr>
          <w:t>en este último caso</w:t>
        </w:r>
        <w:r w:rsidR="00A175B3" w:rsidRPr="008C0F1C">
          <w:rPr>
            <w:color w:val="000000"/>
            <w:sz w:val="22"/>
            <w:szCs w:val="22"/>
          </w:rPr>
          <w:t>,</w:t>
        </w:r>
        <w:r w:rsidR="00774194" w:rsidRPr="008C0F1C">
          <w:rPr>
            <w:color w:val="000000"/>
            <w:sz w:val="22"/>
            <w:szCs w:val="22"/>
          </w:rPr>
          <w:t xml:space="preserve"> </w:t>
        </w:r>
        <w:r w:rsidR="004508D4" w:rsidRPr="008C0F1C">
          <w:rPr>
            <w:color w:val="000000"/>
            <w:sz w:val="22"/>
            <w:szCs w:val="22"/>
          </w:rPr>
          <w:t>según se</w:t>
        </w:r>
        <w:r w:rsidR="00774194" w:rsidRPr="008C0F1C">
          <w:rPr>
            <w:color w:val="000000"/>
            <w:sz w:val="22"/>
            <w:szCs w:val="22"/>
          </w:rPr>
          <w:t xml:space="preserve"> desarrolle normativamente</w:t>
        </w:r>
        <w:r w:rsidR="002F30D7" w:rsidRPr="008C0F1C">
          <w:rPr>
            <w:color w:val="000000"/>
            <w:sz w:val="22"/>
            <w:szCs w:val="22"/>
          </w:rPr>
          <w:t>)</w:t>
        </w:r>
      </w:ins>
      <w:r w:rsidRPr="008C0F1C">
        <w:rPr>
          <w:color w:val="000000"/>
          <w:sz w:val="22"/>
          <w:szCs w:val="22"/>
        </w:rPr>
        <w:t>.</w:t>
      </w:r>
    </w:p>
    <w:p w14:paraId="0E0CDCE7" w14:textId="77777777" w:rsidR="009D02E6" w:rsidRPr="008C0F1C" w:rsidRDefault="00A93BD6" w:rsidP="00227792">
      <w:pPr>
        <w:spacing w:after="0"/>
        <w:ind w:firstLine="340"/>
        <w:jc w:val="both"/>
        <w:rPr>
          <w:rFonts w:ascii="Arial" w:hAnsi="Arial" w:cs="Arial"/>
          <w:color w:val="000000"/>
        </w:rPr>
      </w:pPr>
      <w:r w:rsidRPr="008C0F1C">
        <w:rPr>
          <w:rFonts w:ascii="Arial" w:hAnsi="Arial" w:cs="Arial"/>
          <w:color w:val="000000"/>
        </w:rPr>
        <w:t xml:space="preserve">Las actuaciones requeridas para la operación de las instalaciones de la red bajo la gestión técnica del </w:t>
      </w:r>
      <w:del w:id="20" w:author="Autor">
        <w:r w:rsidRPr="008C0F1C">
          <w:rPr>
            <w:rFonts w:ascii="Arial" w:hAnsi="Arial" w:cs="Arial"/>
            <w:color w:val="000000"/>
          </w:rPr>
          <w:delText>Operador</w:delText>
        </w:r>
      </w:del>
      <w:ins w:id="21" w:author="Autor">
        <w:r w:rsidR="00264634" w:rsidRPr="008C0F1C">
          <w:rPr>
            <w:rFonts w:ascii="Arial" w:hAnsi="Arial" w:cs="Arial"/>
            <w:color w:val="000000"/>
          </w:rPr>
          <w:t>o</w:t>
        </w:r>
        <w:r w:rsidRPr="008C0F1C">
          <w:rPr>
            <w:rFonts w:ascii="Arial" w:hAnsi="Arial" w:cs="Arial"/>
            <w:color w:val="000000"/>
          </w:rPr>
          <w:t>perador</w:t>
        </w:r>
      </w:ins>
      <w:r w:rsidRPr="008C0F1C">
        <w:rPr>
          <w:rFonts w:ascii="Arial" w:hAnsi="Arial" w:cs="Arial"/>
          <w:color w:val="000000"/>
        </w:rPr>
        <w:t xml:space="preserve"> del </w:t>
      </w:r>
      <w:del w:id="22" w:author="Autor">
        <w:r w:rsidRPr="008C0F1C">
          <w:rPr>
            <w:rFonts w:ascii="Arial" w:hAnsi="Arial" w:cs="Arial"/>
            <w:color w:val="000000"/>
          </w:rPr>
          <w:delText>Sistema</w:delText>
        </w:r>
      </w:del>
      <w:ins w:id="23" w:author="Autor">
        <w:r w:rsidR="00264634" w:rsidRPr="008C0F1C">
          <w:rPr>
            <w:rFonts w:ascii="Arial" w:hAnsi="Arial" w:cs="Arial"/>
            <w:color w:val="000000"/>
          </w:rPr>
          <w:t>s</w:t>
        </w:r>
        <w:r w:rsidRPr="008C0F1C">
          <w:rPr>
            <w:rFonts w:ascii="Arial" w:hAnsi="Arial" w:cs="Arial"/>
            <w:color w:val="000000"/>
          </w:rPr>
          <w:t>istema</w:t>
        </w:r>
      </w:ins>
      <w:r w:rsidRPr="008C0F1C">
        <w:rPr>
          <w:rFonts w:ascii="Arial" w:hAnsi="Arial" w:cs="Arial"/>
          <w:color w:val="000000"/>
        </w:rPr>
        <w:t xml:space="preserve"> en los diferentes estados en que puede encontrarse el sistema eléctrico en relación con su seguridad.</w:t>
      </w:r>
    </w:p>
    <w:p w14:paraId="1E835526" w14:textId="37BA112F" w:rsidR="00A93BD6" w:rsidRPr="008C0F1C" w:rsidRDefault="00A93BD6" w:rsidP="00264634">
      <w:pPr>
        <w:pStyle w:val="Pa6"/>
        <w:ind w:firstLine="340"/>
        <w:jc w:val="both"/>
        <w:rPr>
          <w:color w:val="000000"/>
          <w:sz w:val="22"/>
          <w:szCs w:val="22"/>
        </w:rPr>
      </w:pPr>
      <w:r w:rsidRPr="008C0F1C">
        <w:rPr>
          <w:color w:val="000000"/>
          <w:sz w:val="22"/>
          <w:szCs w:val="22"/>
        </w:rPr>
        <w:t xml:space="preserve">La operación del sistema en relación con </w:t>
      </w:r>
      <w:del w:id="24" w:author="Autor">
        <w:r w:rsidRPr="008C0F1C" w:rsidDel="006D51B8">
          <w:rPr>
            <w:color w:val="000000"/>
            <w:sz w:val="22"/>
            <w:szCs w:val="22"/>
          </w:rPr>
          <w:delText xml:space="preserve">el </w:delText>
        </w:r>
      </w:del>
      <w:ins w:id="25" w:author="Autor">
        <w:r w:rsidR="006D51B8" w:rsidRPr="008C0F1C">
          <w:rPr>
            <w:color w:val="000000"/>
            <w:sz w:val="22"/>
            <w:szCs w:val="22"/>
          </w:rPr>
          <w:t xml:space="preserve">la </w:t>
        </w:r>
      </w:ins>
      <w:del w:id="26" w:author="Autor">
        <w:r w:rsidRPr="008C0F1C" w:rsidDel="006D51B8">
          <w:rPr>
            <w:color w:val="000000"/>
            <w:sz w:val="22"/>
            <w:szCs w:val="22"/>
          </w:rPr>
          <w:delText>control</w:delText>
        </w:r>
      </w:del>
      <w:ins w:id="27" w:author="Autor">
        <w:r w:rsidR="006D51B8" w:rsidRPr="008C0F1C">
          <w:rPr>
            <w:color w:val="000000"/>
            <w:sz w:val="22"/>
            <w:szCs w:val="22"/>
          </w:rPr>
          <w:t>supervisión</w:t>
        </w:r>
      </w:ins>
      <w:r w:rsidRPr="008C0F1C">
        <w:rPr>
          <w:color w:val="000000"/>
          <w:sz w:val="22"/>
          <w:szCs w:val="22"/>
        </w:rPr>
        <w:t xml:space="preserve"> de </w:t>
      </w:r>
      <w:del w:id="28" w:author="Autor">
        <w:r w:rsidRPr="008C0F1C" w:rsidDel="006D51B8">
          <w:rPr>
            <w:color w:val="000000"/>
            <w:sz w:val="22"/>
            <w:szCs w:val="22"/>
          </w:rPr>
          <w:delText>tensión de la red de transporte.</w:delText>
        </w:r>
      </w:del>
      <w:ins w:id="29" w:author="Autor">
        <w:r w:rsidR="00FF19BC" w:rsidRPr="008C0F1C">
          <w:rPr>
            <w:color w:val="000000"/>
            <w:sz w:val="22"/>
            <w:szCs w:val="22"/>
          </w:rPr>
          <w:t>las variables de control de la seguridad del sistema eléctrico</w:t>
        </w:r>
        <w:r w:rsidR="006D51B8" w:rsidRPr="008C0F1C">
          <w:rPr>
            <w:color w:val="000000"/>
            <w:sz w:val="22"/>
            <w:szCs w:val="22"/>
          </w:rPr>
          <w:t>.</w:t>
        </w:r>
      </w:ins>
    </w:p>
    <w:p w14:paraId="2F66545E" w14:textId="01F5E191" w:rsidR="00A93BD6" w:rsidRPr="008C0F1C" w:rsidRDefault="00A93BD6" w:rsidP="00264634">
      <w:pPr>
        <w:pStyle w:val="Pa6"/>
        <w:ind w:firstLine="340"/>
        <w:jc w:val="both"/>
        <w:rPr>
          <w:color w:val="000000"/>
          <w:sz w:val="22"/>
          <w:szCs w:val="22"/>
        </w:rPr>
      </w:pPr>
      <w:r w:rsidRPr="008C0F1C">
        <w:rPr>
          <w:color w:val="000000"/>
          <w:sz w:val="22"/>
          <w:szCs w:val="22"/>
        </w:rPr>
        <w:t xml:space="preserve">Las medidas excepcionales de operación que podrá adoptar el </w:t>
      </w:r>
      <w:del w:id="30" w:author="Autor">
        <w:r w:rsidRPr="008C0F1C">
          <w:rPr>
            <w:color w:val="000000"/>
            <w:sz w:val="22"/>
            <w:szCs w:val="22"/>
          </w:rPr>
          <w:delText>Operador</w:delText>
        </w:r>
      </w:del>
      <w:ins w:id="31"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2" w:author="Autor">
        <w:r w:rsidRPr="008C0F1C">
          <w:rPr>
            <w:color w:val="000000"/>
            <w:sz w:val="22"/>
            <w:szCs w:val="22"/>
          </w:rPr>
          <w:delText>Sistema</w:delText>
        </w:r>
      </w:del>
      <w:ins w:id="33"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y que deberán ejecutar los </w:t>
      </w:r>
      <w:del w:id="34" w:author="Autor">
        <w:r w:rsidRPr="008C0F1C" w:rsidDel="006367B0">
          <w:rPr>
            <w:color w:val="000000"/>
            <w:sz w:val="22"/>
            <w:szCs w:val="22"/>
          </w:rPr>
          <w:delText xml:space="preserve">agentes </w:delText>
        </w:r>
      </w:del>
      <w:ins w:id="35" w:author="Autor">
        <w:r w:rsidR="006367B0" w:rsidRPr="008C0F1C">
          <w:rPr>
            <w:color w:val="000000"/>
            <w:sz w:val="22"/>
            <w:szCs w:val="22"/>
          </w:rPr>
          <w:t>su</w:t>
        </w:r>
        <w:r w:rsidR="00EA4992" w:rsidRPr="008C0F1C">
          <w:rPr>
            <w:color w:val="000000"/>
            <w:sz w:val="22"/>
            <w:szCs w:val="22"/>
          </w:rPr>
          <w:t>jetos</w:t>
        </w:r>
        <w:r w:rsidR="006367B0" w:rsidRPr="008C0F1C">
          <w:rPr>
            <w:color w:val="000000"/>
            <w:sz w:val="22"/>
            <w:szCs w:val="22"/>
          </w:rPr>
          <w:t xml:space="preserve"> </w:t>
        </w:r>
      </w:ins>
      <w:r w:rsidRPr="008C0F1C">
        <w:rPr>
          <w:color w:val="000000"/>
          <w:sz w:val="22"/>
          <w:szCs w:val="22"/>
        </w:rPr>
        <w:t>afectados para garantizar la cobertura de la demanda cuando el sistema eléctrico se encuentre en situación de alerta o emergencia de cobertura.</w:t>
      </w:r>
    </w:p>
    <w:p w14:paraId="03BF7185" w14:textId="77777777" w:rsidR="00E36D7F" w:rsidRPr="008C0F1C" w:rsidRDefault="00A93BD6" w:rsidP="00227792">
      <w:pPr>
        <w:pStyle w:val="Pa12"/>
        <w:spacing w:before="280"/>
        <w:jc w:val="both"/>
        <w:outlineLvl w:val="0"/>
        <w:rPr>
          <w:color w:val="000000"/>
          <w:sz w:val="22"/>
          <w:szCs w:val="22"/>
        </w:rPr>
      </w:pPr>
      <w:r w:rsidRPr="008C0F1C">
        <w:rPr>
          <w:color w:val="000000"/>
          <w:sz w:val="22"/>
          <w:szCs w:val="22"/>
        </w:rPr>
        <w:t xml:space="preserve">3. </w:t>
      </w:r>
      <w:r w:rsidRPr="008C0F1C">
        <w:rPr>
          <w:i/>
          <w:iCs/>
          <w:color w:val="000000"/>
          <w:sz w:val="22"/>
          <w:szCs w:val="22"/>
        </w:rPr>
        <w:t>Ámbito de aplicación</w:t>
      </w:r>
    </w:p>
    <w:p w14:paraId="6272A6D9" w14:textId="77777777" w:rsidR="00A93BD6" w:rsidRPr="008C0F1C" w:rsidRDefault="00A93BD6" w:rsidP="009D02E6">
      <w:pPr>
        <w:pStyle w:val="Pa11"/>
        <w:spacing w:before="160"/>
        <w:ind w:firstLine="340"/>
        <w:jc w:val="both"/>
        <w:rPr>
          <w:color w:val="000000"/>
          <w:sz w:val="22"/>
          <w:szCs w:val="22"/>
        </w:rPr>
      </w:pPr>
      <w:r w:rsidRPr="008C0F1C">
        <w:rPr>
          <w:color w:val="000000"/>
          <w:sz w:val="22"/>
          <w:szCs w:val="22"/>
        </w:rPr>
        <w:t>Este procedimiento es de aplicación a los siguientes sujetos:</w:t>
      </w:r>
    </w:p>
    <w:p w14:paraId="6377C120" w14:textId="101C2704" w:rsidR="009A33E6" w:rsidRPr="008C0F1C" w:rsidRDefault="00CD7ED6" w:rsidP="00227792">
      <w:pPr>
        <w:pStyle w:val="Prrafodelista"/>
        <w:numPr>
          <w:ilvl w:val="0"/>
          <w:numId w:val="8"/>
        </w:numPr>
        <w:tabs>
          <w:tab w:val="left" w:pos="393"/>
        </w:tabs>
        <w:spacing w:after="0" w:line="240" w:lineRule="auto"/>
        <w:jc w:val="both"/>
        <w:rPr>
          <w:rFonts w:ascii="Arial" w:hAnsi="Arial" w:cs="Arial"/>
          <w:color w:val="000000"/>
        </w:rPr>
      </w:pPr>
      <w:r w:rsidRPr="008C0F1C">
        <w:rPr>
          <w:rFonts w:ascii="Arial" w:hAnsi="Arial" w:cs="Arial"/>
          <w:color w:val="000000"/>
        </w:rPr>
        <w:t xml:space="preserve">Operador del </w:t>
      </w:r>
      <w:del w:id="36" w:author="Autor">
        <w:r w:rsidR="00A93BD6" w:rsidRPr="008C0F1C">
          <w:rPr>
            <w:rFonts w:ascii="Arial" w:hAnsi="Arial" w:cs="Arial"/>
            <w:color w:val="000000"/>
          </w:rPr>
          <w:delText>Sistema</w:delText>
        </w:r>
      </w:del>
      <w:ins w:id="37" w:author="Autor">
        <w:r w:rsidR="00264634" w:rsidRPr="008C0F1C">
          <w:rPr>
            <w:rFonts w:ascii="Arial" w:eastAsia="Times New Roman" w:hAnsi="Arial" w:cs="Arial"/>
            <w:color w:val="000000"/>
            <w:lang w:eastAsia="es-ES"/>
          </w:rPr>
          <w:t>s</w:t>
        </w:r>
        <w:r w:rsidRPr="008C0F1C">
          <w:rPr>
            <w:rFonts w:ascii="Arial" w:eastAsia="Times New Roman" w:hAnsi="Arial" w:cs="Arial"/>
            <w:color w:val="000000"/>
            <w:lang w:eastAsia="es-ES"/>
          </w:rPr>
          <w:t>istema</w:t>
        </w:r>
      </w:ins>
      <w:r w:rsidRPr="008C0F1C">
        <w:rPr>
          <w:rFonts w:ascii="Arial" w:hAnsi="Arial" w:cs="Arial"/>
          <w:color w:val="000000"/>
        </w:rPr>
        <w:t>.</w:t>
      </w:r>
    </w:p>
    <w:p w14:paraId="03DE15B7" w14:textId="55A7D25F" w:rsidR="009764EF" w:rsidRPr="008C0F1C" w:rsidDel="00BC7B32" w:rsidRDefault="00CD7ED6" w:rsidP="005747BC">
      <w:pPr>
        <w:pStyle w:val="Prrafodelista"/>
        <w:numPr>
          <w:ilvl w:val="0"/>
          <w:numId w:val="8"/>
        </w:numPr>
        <w:tabs>
          <w:tab w:val="left" w:pos="393"/>
        </w:tabs>
        <w:spacing w:after="0" w:line="240" w:lineRule="auto"/>
        <w:jc w:val="both"/>
        <w:rPr>
          <w:del w:id="38" w:author="Autor"/>
          <w:rFonts w:ascii="Arial" w:hAnsi="Arial" w:cs="Arial"/>
          <w:color w:val="000000"/>
        </w:rPr>
      </w:pPr>
      <w:r w:rsidRPr="008C0F1C">
        <w:rPr>
          <w:rFonts w:ascii="Arial" w:hAnsi="Arial" w:cs="Arial"/>
          <w:color w:val="000000"/>
        </w:rPr>
        <w:t xml:space="preserve">Transportista único y </w:t>
      </w:r>
      <w:del w:id="39" w:author="Autor">
        <w:r w:rsidRPr="008C0F1C" w:rsidDel="004B5C02">
          <w:rPr>
            <w:rFonts w:ascii="Arial" w:hAnsi="Arial" w:cs="Arial"/>
            <w:color w:val="000000"/>
          </w:rPr>
          <w:delText xml:space="preserve">distribuidores </w:delText>
        </w:r>
      </w:del>
      <w:ins w:id="40" w:author="Autor">
        <w:r w:rsidR="004B5C02" w:rsidRPr="008C0F1C">
          <w:rPr>
            <w:rFonts w:ascii="Arial" w:hAnsi="Arial" w:cs="Arial"/>
            <w:color w:val="000000"/>
          </w:rPr>
          <w:t xml:space="preserve">otros sujetos </w:t>
        </w:r>
      </w:ins>
      <w:r w:rsidRPr="008C0F1C">
        <w:rPr>
          <w:rFonts w:ascii="Arial" w:hAnsi="Arial" w:cs="Arial"/>
          <w:color w:val="000000"/>
        </w:rPr>
        <w:t>que excepcionalmente sean</w:t>
      </w:r>
      <w:r w:rsidR="005C6132" w:rsidRPr="008C0F1C">
        <w:rPr>
          <w:rFonts w:ascii="Arial" w:hAnsi="Arial" w:cs="Arial"/>
          <w:color w:val="000000"/>
        </w:rPr>
        <w:t xml:space="preserve"> </w:t>
      </w:r>
      <w:r w:rsidRPr="008C0F1C">
        <w:rPr>
          <w:rFonts w:ascii="Arial" w:hAnsi="Arial" w:cs="Arial"/>
          <w:color w:val="000000"/>
        </w:rPr>
        <w:t>titulares de instalaciones de transporte.</w:t>
      </w:r>
    </w:p>
    <w:p w14:paraId="12B10813" w14:textId="5944975E" w:rsidR="00A93BD6" w:rsidRPr="008C0F1C" w:rsidRDefault="00A93BD6" w:rsidP="00CA4A00">
      <w:pPr>
        <w:pStyle w:val="Prrafodelista"/>
        <w:numPr>
          <w:ilvl w:val="0"/>
          <w:numId w:val="8"/>
        </w:numPr>
        <w:tabs>
          <w:tab w:val="left" w:pos="393"/>
        </w:tabs>
        <w:spacing w:after="0" w:line="240" w:lineRule="auto"/>
        <w:jc w:val="both"/>
        <w:rPr>
          <w:rFonts w:ascii="Arial" w:hAnsi="Arial" w:cs="Arial"/>
          <w:color w:val="000000"/>
        </w:rPr>
      </w:pPr>
      <w:del w:id="41" w:author="Autor">
        <w:r w:rsidRPr="008C0F1C">
          <w:rPr>
            <w:rFonts w:ascii="Arial" w:hAnsi="Arial" w:cs="Arial"/>
            <w:color w:val="000000"/>
          </w:rPr>
          <w:delText>c)</w:delText>
        </w:r>
      </w:del>
      <w:r w:rsidR="005C6132" w:rsidRPr="008C0F1C">
        <w:rPr>
          <w:rFonts w:ascii="Arial" w:hAnsi="Arial" w:cs="Arial"/>
          <w:color w:val="000000"/>
        </w:rPr>
        <w:t xml:space="preserve"> </w:t>
      </w:r>
      <w:del w:id="42" w:author="Autor">
        <w:r w:rsidRPr="008C0F1C">
          <w:rPr>
            <w:rFonts w:ascii="Arial" w:hAnsi="Arial" w:cs="Arial"/>
            <w:color w:val="000000"/>
          </w:rPr>
          <w:delText>Empresas gestoras de las redes de distribución.</w:delText>
        </w:r>
      </w:del>
    </w:p>
    <w:p w14:paraId="2C8F8251" w14:textId="59E63F2F" w:rsidR="009A33E6" w:rsidRPr="008C0F1C" w:rsidRDefault="009D02E6" w:rsidP="008E549D">
      <w:pPr>
        <w:pStyle w:val="Prrafodelista"/>
        <w:numPr>
          <w:ilvl w:val="0"/>
          <w:numId w:val="8"/>
        </w:numPr>
        <w:tabs>
          <w:tab w:val="left" w:pos="393"/>
        </w:tabs>
        <w:spacing w:after="0" w:line="240" w:lineRule="auto"/>
        <w:jc w:val="both"/>
        <w:rPr>
          <w:ins w:id="43" w:author="Autor"/>
          <w:rFonts w:ascii="Arial" w:eastAsia="Times New Roman" w:hAnsi="Arial" w:cs="Arial"/>
          <w:color w:val="000000"/>
          <w:lang w:eastAsia="es-ES"/>
        </w:rPr>
      </w:pPr>
      <w:ins w:id="44" w:author="Autor">
        <w:del w:id="45" w:author="Autor">
          <w:r w:rsidRPr="008C0F1C" w:rsidDel="008E549D">
            <w:rPr>
              <w:rFonts w:ascii="Arial" w:eastAsia="Times New Roman" w:hAnsi="Arial" w:cs="Arial"/>
              <w:color w:val="000000"/>
              <w:lang w:eastAsia="es-ES"/>
            </w:rPr>
            <w:delText>Los titulares de instalaciones</w:delText>
          </w:r>
          <w:r w:rsidR="00264634" w:rsidRPr="008C0F1C" w:rsidDel="008E549D">
            <w:rPr>
              <w:rFonts w:ascii="Arial" w:eastAsia="Times New Roman" w:hAnsi="Arial" w:cs="Arial"/>
              <w:color w:val="000000"/>
              <w:lang w:eastAsia="es-ES"/>
            </w:rPr>
            <w:delText xml:space="preserve"> de </w:delText>
          </w:r>
          <w:r w:rsidR="00264634" w:rsidRPr="008C0F1C" w:rsidDel="00EE6ADB">
            <w:rPr>
              <w:rFonts w:ascii="Arial" w:eastAsia="Times New Roman" w:hAnsi="Arial" w:cs="Arial"/>
              <w:color w:val="000000"/>
              <w:lang w:eastAsia="es-ES"/>
            </w:rPr>
            <w:delText>producción</w:delText>
          </w:r>
          <w:r w:rsidR="00264634" w:rsidRPr="008C0F1C" w:rsidDel="008E549D">
            <w:rPr>
              <w:rFonts w:ascii="Arial" w:eastAsia="Times New Roman" w:hAnsi="Arial" w:cs="Arial"/>
              <w:color w:val="000000"/>
              <w:lang w:eastAsia="es-ES"/>
            </w:rPr>
            <w:delText xml:space="preserve"> de categoría A, </w:delText>
          </w:r>
          <w:r w:rsidRPr="008C0F1C" w:rsidDel="008E549D">
            <w:rPr>
              <w:rFonts w:ascii="Arial" w:eastAsia="Times New Roman" w:hAnsi="Arial" w:cs="Arial"/>
              <w:color w:val="000000"/>
              <w:lang w:eastAsia="es-ES"/>
            </w:rPr>
            <w:delText>y de categoría B mayores de 0,5 MW de acuerdo con la definición del art. 7.c del RD 413/2014.</w:delText>
          </w:r>
        </w:del>
        <w:r w:rsidR="00827DA4" w:rsidRPr="008C0F1C">
          <w:rPr>
            <w:rFonts w:ascii="Arial" w:eastAsia="Times New Roman" w:hAnsi="Arial" w:cs="Arial"/>
            <w:color w:val="000000"/>
            <w:lang w:eastAsia="es-ES"/>
          </w:rPr>
          <w:t xml:space="preserve">Instalaciones de producción, o agrupaciones de </w:t>
        </w:r>
        <w:proofErr w:type="gramStart"/>
        <w:r w:rsidR="00827DA4" w:rsidRPr="008C0F1C">
          <w:rPr>
            <w:rFonts w:ascii="Arial" w:eastAsia="Times New Roman" w:hAnsi="Arial" w:cs="Arial"/>
            <w:color w:val="000000"/>
            <w:lang w:eastAsia="es-ES"/>
          </w:rPr>
          <w:t xml:space="preserve">las </w:t>
        </w:r>
        <w:r w:rsidR="00D50862" w:rsidRPr="008C0F1C">
          <w:rPr>
            <w:rFonts w:ascii="Arial" w:eastAsia="Times New Roman" w:hAnsi="Arial" w:cs="Arial"/>
            <w:color w:val="000000"/>
            <w:lang w:eastAsia="es-ES"/>
          </w:rPr>
          <w:t>mismas</w:t>
        </w:r>
        <w:proofErr w:type="gramEnd"/>
        <w:r w:rsidR="00827DA4" w:rsidRPr="008C0F1C">
          <w:rPr>
            <w:rFonts w:ascii="Arial" w:eastAsia="Times New Roman" w:hAnsi="Arial" w:cs="Arial"/>
            <w:color w:val="000000"/>
            <w:lang w:eastAsia="es-ES"/>
          </w:rPr>
          <w:t xml:space="preserve">, con </w:t>
        </w:r>
        <w:r w:rsidR="00D50862" w:rsidRPr="008C0F1C">
          <w:rPr>
            <w:rFonts w:ascii="Arial" w:eastAsia="Times New Roman" w:hAnsi="Arial" w:cs="Arial"/>
            <w:color w:val="000000"/>
            <w:lang w:eastAsia="es-ES"/>
          </w:rPr>
          <w:t>obligación de adscripción a un centro de control</w:t>
        </w:r>
        <w:r w:rsidR="00827DA4" w:rsidRPr="008C0F1C">
          <w:rPr>
            <w:rFonts w:ascii="Arial" w:eastAsia="Times New Roman" w:hAnsi="Arial" w:cs="Arial"/>
            <w:color w:val="000000"/>
            <w:lang w:eastAsia="es-ES"/>
          </w:rPr>
          <w:t>.</w:t>
        </w:r>
      </w:ins>
    </w:p>
    <w:p w14:paraId="188726DC" w14:textId="40F25402" w:rsidR="009A33E6" w:rsidRPr="008C0F1C" w:rsidRDefault="00CD7ED6" w:rsidP="009A33E6">
      <w:pPr>
        <w:pStyle w:val="Prrafodelista"/>
        <w:numPr>
          <w:ilvl w:val="0"/>
          <w:numId w:val="8"/>
        </w:numPr>
        <w:tabs>
          <w:tab w:val="left" w:pos="393"/>
        </w:tabs>
        <w:spacing w:after="0" w:line="240" w:lineRule="auto"/>
        <w:jc w:val="both"/>
        <w:rPr>
          <w:ins w:id="46" w:author="Autor"/>
          <w:rFonts w:ascii="Arial" w:eastAsia="Times New Roman" w:hAnsi="Arial" w:cs="Arial"/>
          <w:color w:val="000000"/>
          <w:lang w:eastAsia="es-ES"/>
        </w:rPr>
      </w:pPr>
      <w:ins w:id="47" w:author="Autor">
        <w:r w:rsidRPr="008C0F1C">
          <w:rPr>
            <w:rFonts w:ascii="Arial" w:eastAsia="Times New Roman" w:hAnsi="Arial" w:cs="Arial"/>
            <w:color w:val="000000"/>
            <w:lang w:eastAsia="es-ES"/>
          </w:rPr>
          <w:t>Distribuidores</w:t>
        </w:r>
        <w:r w:rsidR="005E61CB" w:rsidRPr="008C0F1C">
          <w:rPr>
            <w:rFonts w:ascii="Arial" w:eastAsia="Times New Roman" w:hAnsi="Arial" w:cs="Arial"/>
            <w:color w:val="000000"/>
            <w:lang w:eastAsia="es-ES"/>
          </w:rPr>
          <w:t xml:space="preserve"> y gestores de distribución</w:t>
        </w:r>
        <w:r w:rsidR="00D43CAC" w:rsidRPr="008C0F1C">
          <w:rPr>
            <w:rFonts w:ascii="Arial" w:eastAsia="Times New Roman" w:hAnsi="Arial" w:cs="Arial"/>
            <w:color w:val="000000"/>
            <w:lang w:eastAsia="es-ES"/>
          </w:rPr>
          <w:t>.</w:t>
        </w:r>
      </w:ins>
    </w:p>
    <w:p w14:paraId="4A87A0A7" w14:textId="06A383B6" w:rsidR="00C05C2E" w:rsidRPr="008C0F1C" w:rsidRDefault="0090360B" w:rsidP="00C05C2E">
      <w:pPr>
        <w:pStyle w:val="Prrafodelista"/>
        <w:numPr>
          <w:ilvl w:val="0"/>
          <w:numId w:val="8"/>
        </w:numPr>
        <w:tabs>
          <w:tab w:val="left" w:pos="393"/>
        </w:tabs>
        <w:spacing w:after="0" w:line="240" w:lineRule="auto"/>
        <w:jc w:val="both"/>
        <w:rPr>
          <w:ins w:id="48" w:author="Autor"/>
          <w:rFonts w:ascii="Arial" w:eastAsia="Times New Roman" w:hAnsi="Arial" w:cs="Arial"/>
          <w:color w:val="000000"/>
          <w:lang w:eastAsia="es-ES"/>
        </w:rPr>
      </w:pPr>
      <w:ins w:id="49" w:author="Autor">
        <w:r w:rsidRPr="008C0F1C">
          <w:rPr>
            <w:rFonts w:ascii="Arial" w:eastAsia="Times New Roman" w:hAnsi="Arial" w:cs="Arial"/>
            <w:color w:val="000000"/>
            <w:lang w:eastAsia="es-ES"/>
          </w:rPr>
          <w:t>Proveedores del servicio de interrumpibilidad</w:t>
        </w:r>
        <w:r w:rsidR="00D43CAC" w:rsidRPr="008C0F1C">
          <w:rPr>
            <w:rFonts w:ascii="Arial" w:eastAsia="Times New Roman" w:hAnsi="Arial" w:cs="Arial"/>
            <w:color w:val="000000"/>
            <w:lang w:eastAsia="es-ES"/>
          </w:rPr>
          <w:t>.</w:t>
        </w:r>
        <w:r w:rsidR="00C05C2E" w:rsidRPr="008C0F1C">
          <w:rPr>
            <w:rFonts w:ascii="Arial" w:eastAsia="Times New Roman" w:hAnsi="Arial" w:cs="Arial"/>
            <w:color w:val="000000"/>
            <w:lang w:eastAsia="es-ES"/>
          </w:rPr>
          <w:t xml:space="preserve"> </w:t>
        </w:r>
      </w:ins>
    </w:p>
    <w:p w14:paraId="089E5AF9" w14:textId="3C635A2F" w:rsidR="00C05C2E" w:rsidRPr="008C0F1C" w:rsidRDefault="00C05C2E" w:rsidP="00C05C2E">
      <w:pPr>
        <w:pStyle w:val="Prrafodelista"/>
        <w:numPr>
          <w:ilvl w:val="0"/>
          <w:numId w:val="8"/>
        </w:numPr>
        <w:tabs>
          <w:tab w:val="left" w:pos="393"/>
        </w:tabs>
        <w:spacing w:after="0" w:line="240" w:lineRule="auto"/>
        <w:jc w:val="both"/>
        <w:rPr>
          <w:ins w:id="50" w:author="Autor"/>
          <w:rFonts w:ascii="Arial" w:eastAsia="Times New Roman" w:hAnsi="Arial" w:cs="Arial"/>
          <w:color w:val="000000"/>
          <w:lang w:eastAsia="es-ES"/>
        </w:rPr>
      </w:pPr>
      <w:ins w:id="51" w:author="Autor">
        <w:r w:rsidRPr="008C0F1C">
          <w:rPr>
            <w:rFonts w:ascii="Arial" w:eastAsia="Times New Roman" w:hAnsi="Arial" w:cs="Arial"/>
            <w:color w:val="000000"/>
            <w:lang w:eastAsia="es-ES"/>
          </w:rPr>
          <w:t>Consumidores conectados a Red de Transporte.</w:t>
        </w:r>
      </w:ins>
    </w:p>
    <w:p w14:paraId="77A04D15" w14:textId="5AC1554B" w:rsidR="00F942B3" w:rsidRPr="008C0F1C" w:rsidRDefault="00BE76C7" w:rsidP="00227792">
      <w:pPr>
        <w:pStyle w:val="Prrafodelista"/>
        <w:numPr>
          <w:ilvl w:val="0"/>
          <w:numId w:val="8"/>
        </w:numPr>
        <w:tabs>
          <w:tab w:val="left" w:pos="393"/>
        </w:tabs>
        <w:spacing w:after="0" w:line="240" w:lineRule="auto"/>
        <w:jc w:val="both"/>
        <w:rPr>
          <w:rFonts w:ascii="Arial" w:eastAsia="Times New Roman" w:hAnsi="Arial" w:cs="Arial"/>
          <w:color w:val="000000"/>
          <w:lang w:eastAsia="es-ES"/>
        </w:rPr>
      </w:pPr>
      <w:ins w:id="52" w:author="Autor">
        <w:r w:rsidRPr="008C0F1C">
          <w:rPr>
            <w:rFonts w:ascii="Arial" w:eastAsia="Times New Roman" w:hAnsi="Arial" w:cs="Arial"/>
            <w:color w:val="000000"/>
            <w:lang w:eastAsia="es-ES"/>
          </w:rPr>
          <w:t xml:space="preserve">Los centros de control habilitados para el intercambio de información en tiempo real con el </w:t>
        </w:r>
        <w:r w:rsidR="00505687" w:rsidRPr="008C0F1C">
          <w:rPr>
            <w:rFonts w:ascii="Arial" w:eastAsia="Times New Roman" w:hAnsi="Arial" w:cs="Arial"/>
            <w:color w:val="000000"/>
            <w:lang w:eastAsia="es-ES"/>
          </w:rPr>
          <w:t xml:space="preserve">operador del </w:t>
        </w:r>
        <w:r w:rsidR="003B5172" w:rsidRPr="008C0F1C">
          <w:rPr>
            <w:rFonts w:ascii="Arial" w:eastAsia="Times New Roman" w:hAnsi="Arial" w:cs="Arial"/>
            <w:color w:val="000000"/>
            <w:lang w:eastAsia="es-ES"/>
          </w:rPr>
          <w:t>sistema</w:t>
        </w:r>
        <w:r w:rsidRPr="008C0F1C">
          <w:rPr>
            <w:rFonts w:ascii="Arial" w:eastAsia="Times New Roman" w:hAnsi="Arial" w:cs="Arial"/>
            <w:color w:val="000000"/>
            <w:lang w:eastAsia="es-ES"/>
          </w:rPr>
          <w:t xml:space="preserve"> de las instalaciones a las que sea de aplicación el presente procedimiento</w:t>
        </w:r>
        <w:r w:rsidR="005F67C0" w:rsidRPr="008C0F1C">
          <w:rPr>
            <w:rFonts w:ascii="Arial" w:eastAsia="Times New Roman" w:hAnsi="Arial" w:cs="Arial"/>
            <w:color w:val="000000"/>
            <w:lang w:eastAsia="es-ES"/>
          </w:rPr>
          <w:t>.</w:t>
        </w:r>
      </w:ins>
    </w:p>
    <w:p w14:paraId="254B8F36" w14:textId="6449A087" w:rsidR="009A33E6" w:rsidRPr="008C0F1C" w:rsidDel="00956E50" w:rsidRDefault="00CD7ED6" w:rsidP="00227792">
      <w:pPr>
        <w:pStyle w:val="Prrafodelista"/>
        <w:numPr>
          <w:ilvl w:val="0"/>
          <w:numId w:val="8"/>
        </w:numPr>
        <w:tabs>
          <w:tab w:val="left" w:pos="393"/>
        </w:tabs>
        <w:spacing w:after="0" w:line="240" w:lineRule="auto"/>
        <w:jc w:val="both"/>
        <w:rPr>
          <w:del w:id="53" w:author="Autor"/>
          <w:rFonts w:ascii="Arial" w:eastAsia="Times New Roman" w:hAnsi="Arial" w:cs="Arial"/>
          <w:color w:val="000000"/>
          <w:lang w:eastAsia="es-ES"/>
        </w:rPr>
      </w:pPr>
      <w:del w:id="54" w:author="Autor">
        <w:r w:rsidRPr="008C0F1C" w:rsidDel="00956E50">
          <w:rPr>
            <w:rFonts w:ascii="Arial" w:eastAsia="Times New Roman" w:hAnsi="Arial" w:cs="Arial"/>
            <w:color w:val="000000"/>
            <w:lang w:eastAsia="es-ES"/>
          </w:rPr>
          <w:delText>Comercializadores.</w:delText>
        </w:r>
      </w:del>
    </w:p>
    <w:p w14:paraId="5EC1D385" w14:textId="690F6BF5" w:rsidR="00A93BD6" w:rsidRPr="008C0F1C" w:rsidDel="00BE76C7" w:rsidRDefault="00A93BD6" w:rsidP="007D314D">
      <w:pPr>
        <w:pStyle w:val="Prrafodelista"/>
        <w:numPr>
          <w:ilvl w:val="0"/>
          <w:numId w:val="8"/>
        </w:numPr>
        <w:tabs>
          <w:tab w:val="left" w:pos="393"/>
        </w:tabs>
        <w:spacing w:after="0" w:line="240" w:lineRule="auto"/>
        <w:jc w:val="both"/>
        <w:rPr>
          <w:del w:id="55" w:author="Autor"/>
          <w:rFonts w:ascii="Arial" w:eastAsia="Times New Roman" w:hAnsi="Arial" w:cs="Arial"/>
          <w:color w:val="000000"/>
          <w:lang w:eastAsia="es-ES"/>
        </w:rPr>
      </w:pPr>
      <w:del w:id="56" w:author="Autor">
        <w:r w:rsidRPr="008C0F1C" w:rsidDel="00BE76C7">
          <w:rPr>
            <w:rFonts w:ascii="Arial" w:eastAsia="Times New Roman" w:hAnsi="Arial" w:cs="Arial"/>
            <w:color w:val="000000"/>
            <w:lang w:eastAsia="es-ES"/>
          </w:rPr>
          <w:delText>e) Clientes directamente conectados a la red</w:delText>
        </w:r>
        <w:r w:rsidR="00CD7ED6" w:rsidRPr="008C0F1C" w:rsidDel="00BE76C7">
          <w:rPr>
            <w:rFonts w:ascii="Arial" w:eastAsia="Times New Roman" w:hAnsi="Arial" w:cs="Arial"/>
            <w:color w:val="000000"/>
            <w:lang w:eastAsia="es-ES"/>
          </w:rPr>
          <w:delText xml:space="preserve"> de </w:delText>
        </w:r>
        <w:r w:rsidRPr="008C0F1C" w:rsidDel="00BE76C7">
          <w:rPr>
            <w:rFonts w:ascii="Arial" w:eastAsia="Times New Roman" w:hAnsi="Arial" w:cs="Arial"/>
            <w:color w:val="000000"/>
            <w:lang w:eastAsia="es-ES"/>
          </w:rPr>
          <w:delText>transporte.</w:delText>
        </w:r>
      </w:del>
    </w:p>
    <w:p w14:paraId="0DEAC429" w14:textId="5A4F83B9" w:rsidR="00330F0C" w:rsidRPr="008C0F1C" w:rsidRDefault="00A93BD6" w:rsidP="00623348">
      <w:pPr>
        <w:pStyle w:val="Prrafodelista"/>
        <w:numPr>
          <w:ilvl w:val="0"/>
          <w:numId w:val="8"/>
        </w:numPr>
        <w:tabs>
          <w:tab w:val="left" w:pos="393"/>
        </w:tabs>
        <w:spacing w:after="0" w:line="240" w:lineRule="auto"/>
        <w:jc w:val="both"/>
        <w:rPr>
          <w:ins w:id="57" w:author="Autor"/>
          <w:rFonts w:ascii="Arial" w:eastAsia="Times New Roman" w:hAnsi="Arial" w:cs="Arial"/>
          <w:color w:val="000000"/>
          <w:lang w:eastAsia="es-ES"/>
        </w:rPr>
      </w:pPr>
      <w:del w:id="58" w:author="Autor">
        <w:r w:rsidRPr="008C0F1C" w:rsidDel="00BE76C7">
          <w:rPr>
            <w:rFonts w:ascii="Arial" w:eastAsia="Times New Roman" w:hAnsi="Arial" w:cs="Arial"/>
            <w:color w:val="000000"/>
            <w:lang w:eastAsia="es-ES"/>
          </w:rPr>
          <w:delText>f) Empresas propietarias u operadoras</w:delText>
        </w:r>
        <w:r w:rsidR="00CD7ED6" w:rsidRPr="008C0F1C" w:rsidDel="00BE76C7">
          <w:rPr>
            <w:rFonts w:ascii="Arial" w:eastAsia="Times New Roman" w:hAnsi="Arial" w:cs="Arial"/>
            <w:color w:val="000000"/>
            <w:lang w:eastAsia="es-ES"/>
          </w:rPr>
          <w:delText xml:space="preserve"> de </w:delText>
        </w:r>
        <w:r w:rsidRPr="008C0F1C" w:rsidDel="00BE76C7">
          <w:rPr>
            <w:rFonts w:ascii="Arial" w:eastAsia="Times New Roman" w:hAnsi="Arial" w:cs="Arial"/>
            <w:color w:val="000000"/>
            <w:lang w:eastAsia="es-ES"/>
          </w:rPr>
          <w:delText>grupos generadores conectados a la red</w:delText>
        </w:r>
        <w:r w:rsidR="00CD7ED6" w:rsidRPr="008C0F1C" w:rsidDel="00BE76C7">
          <w:rPr>
            <w:rFonts w:ascii="Arial" w:eastAsia="Times New Roman" w:hAnsi="Arial" w:cs="Arial"/>
            <w:color w:val="000000"/>
            <w:lang w:eastAsia="es-ES"/>
          </w:rPr>
          <w:delText xml:space="preserve"> de </w:delText>
        </w:r>
        <w:r w:rsidRPr="008C0F1C" w:rsidDel="00BE76C7">
          <w:rPr>
            <w:rFonts w:ascii="Arial" w:eastAsia="Times New Roman" w:hAnsi="Arial" w:cs="Arial"/>
            <w:color w:val="000000"/>
            <w:lang w:eastAsia="es-ES"/>
          </w:rPr>
          <w:delText>transporte o que tengan influencia directa sobre ésta</w:delText>
        </w:r>
        <w:r w:rsidR="00CD7ED6" w:rsidRPr="008C0F1C" w:rsidDel="006C7D8A">
          <w:rPr>
            <w:rFonts w:ascii="Arial" w:eastAsia="Times New Roman" w:hAnsi="Arial" w:cs="Arial"/>
            <w:color w:val="000000"/>
            <w:lang w:eastAsia="es-ES"/>
          </w:rPr>
          <w:delText>.</w:delText>
        </w:r>
        <w:r w:rsidR="00623348" w:rsidRPr="008C0F1C" w:rsidDel="006C7D8A">
          <w:rPr>
            <w:rFonts w:ascii="Arial" w:eastAsia="Times New Roman" w:hAnsi="Arial" w:cs="Arial"/>
            <w:color w:val="000000"/>
            <w:lang w:eastAsia="es-ES"/>
          </w:rPr>
          <w:delText xml:space="preserve"> </w:delText>
        </w:r>
      </w:del>
      <w:ins w:id="59" w:author="Autor">
        <w:r w:rsidR="00BB1F9B" w:rsidRPr="008C0F1C">
          <w:rPr>
            <w:rFonts w:ascii="Arial" w:eastAsia="Times New Roman" w:hAnsi="Arial" w:cs="Arial"/>
            <w:color w:val="000000"/>
            <w:lang w:eastAsia="es-ES"/>
          </w:rPr>
          <w:t xml:space="preserve">Los titulares de instalaciones de almacenamiento, que son las personas físicas o jurídicas que poseen instalaciones en las que se difiere el uso final de electricidad a un momento posterior a cuando fue generada, o que realizan la conversión de </w:t>
        </w:r>
        <w:r w:rsidR="00BB1F9B" w:rsidRPr="008C0F1C">
          <w:rPr>
            <w:rFonts w:ascii="Arial" w:eastAsia="Times New Roman" w:hAnsi="Arial" w:cs="Arial"/>
            <w:color w:val="000000"/>
            <w:lang w:eastAsia="es-ES"/>
          </w:rPr>
          <w:lastRenderedPageBreak/>
          <w:t>energía eléctrica en una forma de energía que se pueda almacenar para la subsiguiente reconversión de dicha energía en energía eléctrica.</w:t>
        </w:r>
      </w:ins>
    </w:p>
    <w:p w14:paraId="43DCD273" w14:textId="77777777" w:rsidR="00E36D7F" w:rsidRPr="008C0F1C" w:rsidRDefault="00A93BD6" w:rsidP="00227792">
      <w:pPr>
        <w:pStyle w:val="Pa12"/>
        <w:spacing w:before="280"/>
        <w:jc w:val="both"/>
        <w:outlineLvl w:val="0"/>
        <w:rPr>
          <w:color w:val="000000"/>
          <w:sz w:val="22"/>
          <w:szCs w:val="22"/>
        </w:rPr>
      </w:pPr>
      <w:r w:rsidRPr="008C0F1C">
        <w:rPr>
          <w:color w:val="000000"/>
          <w:sz w:val="22"/>
          <w:szCs w:val="22"/>
        </w:rPr>
        <w:t>4.</w:t>
      </w:r>
      <w:r w:rsidR="00CD7ED6" w:rsidRPr="008C0F1C">
        <w:rPr>
          <w:color w:val="000000"/>
          <w:sz w:val="22"/>
          <w:szCs w:val="22"/>
        </w:rPr>
        <w:t xml:space="preserve"> </w:t>
      </w:r>
      <w:r w:rsidRPr="008C0F1C">
        <w:rPr>
          <w:i/>
          <w:iCs/>
          <w:color w:val="000000"/>
          <w:sz w:val="22"/>
          <w:szCs w:val="22"/>
        </w:rPr>
        <w:t>Responsabilidades</w:t>
      </w:r>
    </w:p>
    <w:p w14:paraId="09824C10" w14:textId="6FCA2762" w:rsidR="00A93BD6" w:rsidRPr="008C0F1C" w:rsidRDefault="00A93BD6" w:rsidP="00404D2A">
      <w:pPr>
        <w:pStyle w:val="Pa11"/>
        <w:spacing w:before="160"/>
        <w:ind w:firstLine="340"/>
        <w:jc w:val="both"/>
        <w:rPr>
          <w:del w:id="60" w:author="Autor"/>
          <w:color w:val="000000"/>
          <w:sz w:val="22"/>
          <w:szCs w:val="22"/>
        </w:rPr>
      </w:pPr>
      <w:r w:rsidRPr="008C0F1C">
        <w:rPr>
          <w:color w:val="000000"/>
          <w:sz w:val="22"/>
          <w:szCs w:val="22"/>
        </w:rPr>
        <w:t xml:space="preserve">El </w:t>
      </w:r>
      <w:del w:id="61" w:author="Autor">
        <w:r w:rsidRPr="008C0F1C">
          <w:rPr>
            <w:color w:val="000000"/>
            <w:sz w:val="22"/>
            <w:szCs w:val="22"/>
          </w:rPr>
          <w:delText>Operador</w:delText>
        </w:r>
      </w:del>
      <w:ins w:id="62"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63" w:author="Autor">
        <w:r w:rsidRPr="008C0F1C">
          <w:rPr>
            <w:color w:val="000000"/>
            <w:sz w:val="22"/>
            <w:szCs w:val="22"/>
          </w:rPr>
          <w:delText>Sistema</w:delText>
        </w:r>
      </w:del>
      <w:ins w:id="64"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es responsable de la emisión de las correspondientes instrucciones de operación a</w:t>
      </w:r>
      <w:ins w:id="65" w:author="Autor">
        <w:r w:rsidR="001D6A87" w:rsidRPr="008C0F1C">
          <w:rPr>
            <w:color w:val="000000"/>
            <w:sz w:val="22"/>
            <w:szCs w:val="22"/>
          </w:rPr>
          <w:t xml:space="preserve"> </w:t>
        </w:r>
        <w:r w:rsidR="004A752F" w:rsidRPr="008C0F1C">
          <w:rPr>
            <w:color w:val="000000"/>
            <w:sz w:val="22"/>
            <w:szCs w:val="22"/>
          </w:rPr>
          <w:t>los sujetos dentro del ámbito de aplicación de este procedimiento.</w:t>
        </w:r>
      </w:ins>
      <w:r w:rsidRPr="008C0F1C">
        <w:rPr>
          <w:color w:val="000000"/>
          <w:sz w:val="22"/>
          <w:szCs w:val="22"/>
        </w:rPr>
        <w:t xml:space="preserve"> </w:t>
      </w:r>
      <w:ins w:id="66" w:author="Autor">
        <w:r w:rsidR="00CD2663" w:rsidRPr="008C0F1C">
          <w:rPr>
            <w:color w:val="000000"/>
            <w:sz w:val="22"/>
            <w:szCs w:val="22"/>
          </w:rPr>
          <w:t xml:space="preserve">Dichos sujetos </w:t>
        </w:r>
      </w:ins>
      <w:del w:id="67" w:author="Autor">
        <w:r w:rsidRPr="008C0F1C" w:rsidDel="004A752F">
          <w:rPr>
            <w:color w:val="000000"/>
            <w:sz w:val="22"/>
            <w:szCs w:val="22"/>
          </w:rPr>
          <w:delText>las empresas de transporte, de distribución y de generación, y, en su caso, a los centros de control de régimen especial.</w:delText>
        </w:r>
      </w:del>
    </w:p>
    <w:p w14:paraId="66ACC3D3" w14:textId="7356CC74" w:rsidR="00A93BD6" w:rsidRPr="008C0F1C" w:rsidRDefault="00A93BD6" w:rsidP="007D314D">
      <w:pPr>
        <w:pStyle w:val="Pa11"/>
        <w:spacing w:before="160"/>
        <w:ind w:firstLine="340"/>
        <w:jc w:val="both"/>
        <w:rPr>
          <w:color w:val="000000"/>
          <w:sz w:val="22"/>
          <w:szCs w:val="22"/>
        </w:rPr>
      </w:pPr>
      <w:del w:id="68" w:author="Autor">
        <w:r w:rsidRPr="008C0F1C">
          <w:rPr>
            <w:color w:val="000000"/>
            <w:sz w:val="22"/>
            <w:szCs w:val="22"/>
          </w:rPr>
          <w:delText xml:space="preserve">Las empresas de transporte, de distribución, de generación y los generadores en régimen especial </w:delText>
        </w:r>
      </w:del>
      <w:r w:rsidRPr="008C0F1C">
        <w:rPr>
          <w:color w:val="000000"/>
          <w:sz w:val="22"/>
          <w:szCs w:val="22"/>
        </w:rPr>
        <w:t xml:space="preserve">son responsables de la adecuada ejecución de las instrucciones emitidas por el </w:t>
      </w:r>
      <w:del w:id="69" w:author="Autor">
        <w:r w:rsidRPr="008C0F1C" w:rsidDel="00A716C3">
          <w:rPr>
            <w:color w:val="000000"/>
            <w:sz w:val="22"/>
            <w:szCs w:val="22"/>
          </w:rPr>
          <w:delText>O</w:delText>
        </w:r>
      </w:del>
      <w:ins w:id="70" w:author="Autor">
        <w:r w:rsidR="00A716C3" w:rsidRPr="008C0F1C">
          <w:rPr>
            <w:color w:val="000000"/>
            <w:sz w:val="22"/>
            <w:szCs w:val="22"/>
          </w:rPr>
          <w:t>o</w:t>
        </w:r>
      </w:ins>
      <w:r w:rsidRPr="008C0F1C">
        <w:rPr>
          <w:color w:val="000000"/>
          <w:sz w:val="22"/>
          <w:szCs w:val="22"/>
        </w:rPr>
        <w:t xml:space="preserve">perador del </w:t>
      </w:r>
      <w:del w:id="71" w:author="Autor">
        <w:r w:rsidRPr="008C0F1C" w:rsidDel="00A716C3">
          <w:rPr>
            <w:color w:val="000000"/>
            <w:sz w:val="22"/>
            <w:szCs w:val="22"/>
          </w:rPr>
          <w:delText>S</w:delText>
        </w:r>
      </w:del>
      <w:ins w:id="72" w:author="Autor">
        <w:r w:rsidR="00A716C3" w:rsidRPr="008C0F1C">
          <w:rPr>
            <w:color w:val="000000"/>
            <w:sz w:val="22"/>
            <w:szCs w:val="22"/>
          </w:rPr>
          <w:t>s</w:t>
        </w:r>
      </w:ins>
      <w:r w:rsidRPr="008C0F1C">
        <w:rPr>
          <w:color w:val="000000"/>
          <w:sz w:val="22"/>
          <w:szCs w:val="22"/>
        </w:rPr>
        <w:t>istema</w:t>
      </w:r>
      <w:ins w:id="73" w:author="Autor">
        <w:r w:rsidR="00FC1715" w:rsidRPr="008C0F1C">
          <w:rPr>
            <w:color w:val="000000"/>
            <w:sz w:val="22"/>
            <w:szCs w:val="22"/>
          </w:rPr>
          <w:t>.</w:t>
        </w:r>
        <w:r w:rsidR="00FC1715" w:rsidRPr="008C0F1C" w:rsidDel="00FC1715">
          <w:rPr>
            <w:color w:val="000000"/>
            <w:sz w:val="22"/>
            <w:szCs w:val="22"/>
          </w:rPr>
          <w:t xml:space="preserve"> </w:t>
        </w:r>
      </w:ins>
      <w:del w:id="74" w:author="Autor">
        <w:r w:rsidRPr="008C0F1C">
          <w:rPr>
            <w:color w:val="000000"/>
            <w:sz w:val="22"/>
            <w:szCs w:val="22"/>
          </w:rPr>
          <w:delText>, para lo que será preciso, en su caso, que las mismas sean transmitidas a los generadores en régimen especial por los centros de control de régimen especial</w:delText>
        </w:r>
        <w:r w:rsidR="00373C07" w:rsidRPr="008C0F1C">
          <w:rPr>
            <w:color w:val="000000"/>
            <w:sz w:val="22"/>
            <w:szCs w:val="22"/>
          </w:rPr>
          <w:delText>.</w:delText>
        </w:r>
      </w:del>
    </w:p>
    <w:p w14:paraId="0CE15078" w14:textId="3895C2D2" w:rsidR="00E36D7F" w:rsidRPr="008C0F1C" w:rsidRDefault="00A93BD6" w:rsidP="00227792">
      <w:pPr>
        <w:pStyle w:val="Pa12"/>
        <w:spacing w:before="280"/>
        <w:jc w:val="both"/>
        <w:outlineLvl w:val="0"/>
        <w:rPr>
          <w:color w:val="000000"/>
          <w:sz w:val="22"/>
          <w:szCs w:val="22"/>
        </w:rPr>
      </w:pPr>
      <w:r w:rsidRPr="008C0F1C">
        <w:rPr>
          <w:color w:val="000000"/>
          <w:sz w:val="22"/>
          <w:szCs w:val="22"/>
        </w:rPr>
        <w:t xml:space="preserve">5. </w:t>
      </w:r>
      <w:r w:rsidRPr="008C0F1C">
        <w:rPr>
          <w:i/>
          <w:iCs/>
          <w:color w:val="000000"/>
          <w:sz w:val="22"/>
          <w:szCs w:val="22"/>
        </w:rPr>
        <w:t>Centro</w:t>
      </w:r>
      <w:ins w:id="75" w:author="Autor">
        <w:r w:rsidR="005A5E85" w:rsidRPr="008C0F1C">
          <w:rPr>
            <w:i/>
            <w:iCs/>
            <w:color w:val="000000"/>
            <w:sz w:val="22"/>
            <w:szCs w:val="22"/>
          </w:rPr>
          <w:t>s</w:t>
        </w:r>
      </w:ins>
      <w:r w:rsidRPr="008C0F1C">
        <w:rPr>
          <w:i/>
          <w:iCs/>
          <w:color w:val="000000"/>
          <w:sz w:val="22"/>
          <w:szCs w:val="22"/>
        </w:rPr>
        <w:t xml:space="preserve"> de control</w:t>
      </w:r>
      <w:ins w:id="76" w:author="Autor">
        <w:r w:rsidR="00373C07" w:rsidRPr="008C0F1C">
          <w:rPr>
            <w:i/>
            <w:iCs/>
            <w:color w:val="000000"/>
            <w:sz w:val="22"/>
            <w:szCs w:val="22"/>
          </w:rPr>
          <w:t xml:space="preserve"> </w:t>
        </w:r>
        <w:r w:rsidR="006B2592" w:rsidRPr="008C0F1C">
          <w:rPr>
            <w:i/>
            <w:iCs/>
            <w:color w:val="000000"/>
            <w:sz w:val="22"/>
            <w:szCs w:val="22"/>
          </w:rPr>
          <w:t>habilitados</w:t>
        </w:r>
      </w:ins>
    </w:p>
    <w:p w14:paraId="3AD8C4C4" w14:textId="513B4E69" w:rsidR="00A93BD6" w:rsidRPr="008C0F1C" w:rsidRDefault="00A93BD6" w:rsidP="00404D2A">
      <w:pPr>
        <w:pStyle w:val="Pa11"/>
        <w:spacing w:before="160"/>
        <w:ind w:firstLine="340"/>
        <w:jc w:val="both"/>
        <w:rPr>
          <w:color w:val="000000"/>
          <w:sz w:val="22"/>
          <w:szCs w:val="22"/>
        </w:rPr>
      </w:pPr>
      <w:r w:rsidRPr="008C0F1C">
        <w:rPr>
          <w:color w:val="000000"/>
          <w:sz w:val="22"/>
          <w:szCs w:val="22"/>
        </w:rPr>
        <w:t xml:space="preserve">Para posibilitar la emisión de consignas en tiempo real por parte del </w:t>
      </w:r>
      <w:del w:id="77" w:author="Autor">
        <w:r w:rsidRPr="008C0F1C">
          <w:rPr>
            <w:color w:val="000000"/>
            <w:sz w:val="22"/>
            <w:szCs w:val="22"/>
          </w:rPr>
          <w:delText>Operador</w:delText>
        </w:r>
      </w:del>
      <w:ins w:id="78"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79" w:author="Autor">
        <w:r w:rsidRPr="008C0F1C">
          <w:rPr>
            <w:color w:val="000000"/>
            <w:sz w:val="22"/>
            <w:szCs w:val="22"/>
          </w:rPr>
          <w:delText>Sistema</w:delText>
        </w:r>
      </w:del>
      <w:ins w:id="80"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así como la supervisión y el control de la producción y de las instalaciones de transporte, las instalaciones </w:t>
      </w:r>
      <w:ins w:id="81" w:author="Autor">
        <w:r w:rsidR="005B5695" w:rsidRPr="008C0F1C">
          <w:rPr>
            <w:color w:val="000000"/>
            <w:sz w:val="22"/>
            <w:szCs w:val="22"/>
          </w:rPr>
          <w:t>incluidas en el ámbito de aplicación de este procedimiento</w:t>
        </w:r>
      </w:ins>
      <w:del w:id="82" w:author="Autor">
        <w:r w:rsidRPr="008C0F1C" w:rsidDel="00C13EBD">
          <w:rPr>
            <w:color w:val="000000"/>
            <w:sz w:val="22"/>
            <w:szCs w:val="22"/>
          </w:rPr>
          <w:delText>generadoras mayores de 1 MW o inferiores a 1 MW pero que pertenezcan a una agrupación cuya suma de potencias sea mayor de 1</w:delText>
        </w:r>
        <w:r w:rsidR="006B0B05" w:rsidRPr="008C0F1C" w:rsidDel="00C13EBD">
          <w:rPr>
            <w:color w:val="000000"/>
            <w:sz w:val="22"/>
            <w:szCs w:val="22"/>
          </w:rPr>
          <w:delText xml:space="preserve"> </w:delText>
        </w:r>
        <w:r w:rsidRPr="008C0F1C" w:rsidDel="00C13EBD">
          <w:rPr>
            <w:color w:val="000000"/>
            <w:sz w:val="22"/>
            <w:szCs w:val="22"/>
          </w:rPr>
          <w:delText>MW</w:delText>
        </w:r>
      </w:del>
      <w:r w:rsidR="005C6132" w:rsidRPr="008C0F1C">
        <w:rPr>
          <w:color w:val="000000"/>
          <w:sz w:val="22"/>
          <w:szCs w:val="22"/>
        </w:rPr>
        <w:t xml:space="preserve"> </w:t>
      </w:r>
      <w:r w:rsidRPr="008C0F1C">
        <w:rPr>
          <w:color w:val="000000"/>
          <w:sz w:val="22"/>
          <w:szCs w:val="22"/>
        </w:rPr>
        <w:t xml:space="preserve">estarán asociadas a </w:t>
      </w:r>
      <w:del w:id="83" w:author="Autor">
        <w:r w:rsidRPr="008C0F1C">
          <w:rPr>
            <w:color w:val="000000"/>
            <w:sz w:val="22"/>
            <w:szCs w:val="22"/>
          </w:rPr>
          <w:delText>Centros</w:delText>
        </w:r>
      </w:del>
      <w:ins w:id="84" w:author="Autor">
        <w:r w:rsidR="00694AE5" w:rsidRPr="008C0F1C">
          <w:rPr>
            <w:color w:val="000000"/>
            <w:sz w:val="22"/>
            <w:szCs w:val="22"/>
          </w:rPr>
          <w:t>c</w:t>
        </w:r>
        <w:r w:rsidRPr="008C0F1C">
          <w:rPr>
            <w:color w:val="000000"/>
            <w:sz w:val="22"/>
            <w:szCs w:val="22"/>
          </w:rPr>
          <w:t>entros</w:t>
        </w:r>
      </w:ins>
      <w:r w:rsidRPr="008C0F1C">
        <w:rPr>
          <w:color w:val="000000"/>
          <w:sz w:val="22"/>
          <w:szCs w:val="22"/>
        </w:rPr>
        <w:t xml:space="preserve"> de </w:t>
      </w:r>
      <w:del w:id="85" w:author="Autor">
        <w:r w:rsidRPr="008C0F1C">
          <w:rPr>
            <w:color w:val="000000"/>
            <w:sz w:val="22"/>
            <w:szCs w:val="22"/>
          </w:rPr>
          <w:delText>Control</w:delText>
        </w:r>
      </w:del>
      <w:ins w:id="86" w:author="Autor">
        <w:r w:rsidR="00694AE5" w:rsidRPr="008C0F1C">
          <w:rPr>
            <w:color w:val="000000"/>
            <w:sz w:val="22"/>
            <w:szCs w:val="22"/>
          </w:rPr>
          <w:t>c</w:t>
        </w:r>
        <w:r w:rsidRPr="008C0F1C">
          <w:rPr>
            <w:color w:val="000000"/>
            <w:sz w:val="22"/>
            <w:szCs w:val="22"/>
          </w:rPr>
          <w:t>ontrol</w:t>
        </w:r>
      </w:ins>
      <w:del w:id="87" w:author="Autor">
        <w:r w:rsidRPr="008C0F1C" w:rsidDel="000112D3">
          <w:rPr>
            <w:color w:val="000000"/>
            <w:sz w:val="22"/>
            <w:szCs w:val="22"/>
          </w:rPr>
          <w:delText>,</w:delText>
        </w:r>
      </w:del>
      <w:r w:rsidR="005C6132" w:rsidRPr="008C0F1C">
        <w:rPr>
          <w:color w:val="000000"/>
          <w:sz w:val="22"/>
          <w:szCs w:val="22"/>
        </w:rPr>
        <w:t xml:space="preserve"> </w:t>
      </w:r>
      <w:ins w:id="88" w:author="Autor">
        <w:r w:rsidR="007368E3" w:rsidRPr="008C0F1C">
          <w:rPr>
            <w:color w:val="000000"/>
            <w:sz w:val="22"/>
            <w:szCs w:val="22"/>
          </w:rPr>
          <w:t>habilitado</w:t>
        </w:r>
        <w:del w:id="89" w:author="Autor">
          <w:r w:rsidR="007368E3" w:rsidRPr="008C0F1C" w:rsidDel="009A2837">
            <w:rPr>
              <w:color w:val="000000"/>
              <w:sz w:val="22"/>
              <w:szCs w:val="22"/>
            </w:rPr>
            <w:delText>r</w:delText>
          </w:r>
        </w:del>
        <w:r w:rsidR="009A2837" w:rsidRPr="008C0F1C">
          <w:rPr>
            <w:color w:val="000000"/>
            <w:sz w:val="22"/>
            <w:szCs w:val="22"/>
          </w:rPr>
          <w:t>s</w:t>
        </w:r>
        <w:r w:rsidR="007368E3" w:rsidRPr="008C0F1C">
          <w:rPr>
            <w:color w:val="000000"/>
            <w:sz w:val="22"/>
            <w:szCs w:val="22"/>
          </w:rPr>
          <w:t xml:space="preserve"> por el OS, </w:t>
        </w:r>
      </w:ins>
      <w:r w:rsidRPr="008C0F1C">
        <w:rPr>
          <w:color w:val="000000"/>
          <w:sz w:val="22"/>
          <w:szCs w:val="22"/>
        </w:rPr>
        <w:t xml:space="preserve">que actuarán como interlocutores de los </w:t>
      </w:r>
      <w:del w:id="90" w:author="Autor">
        <w:r w:rsidRPr="008C0F1C">
          <w:rPr>
            <w:color w:val="000000"/>
            <w:sz w:val="22"/>
            <w:szCs w:val="22"/>
          </w:rPr>
          <w:delText>Centros</w:delText>
        </w:r>
      </w:del>
      <w:ins w:id="91" w:author="Autor">
        <w:r w:rsidR="00694AE5" w:rsidRPr="008C0F1C">
          <w:rPr>
            <w:color w:val="000000"/>
            <w:sz w:val="22"/>
            <w:szCs w:val="22"/>
          </w:rPr>
          <w:t>c</w:t>
        </w:r>
        <w:r w:rsidRPr="008C0F1C">
          <w:rPr>
            <w:color w:val="000000"/>
            <w:sz w:val="22"/>
            <w:szCs w:val="22"/>
          </w:rPr>
          <w:t>entros</w:t>
        </w:r>
      </w:ins>
      <w:r w:rsidRPr="008C0F1C">
        <w:rPr>
          <w:color w:val="000000"/>
          <w:sz w:val="22"/>
          <w:szCs w:val="22"/>
        </w:rPr>
        <w:t xml:space="preserve"> de </w:t>
      </w:r>
      <w:del w:id="92" w:author="Autor">
        <w:r w:rsidRPr="008C0F1C">
          <w:rPr>
            <w:color w:val="000000"/>
            <w:sz w:val="22"/>
            <w:szCs w:val="22"/>
          </w:rPr>
          <w:delText>Control</w:delText>
        </w:r>
      </w:del>
      <w:ins w:id="93" w:author="Autor">
        <w:r w:rsidR="00694AE5" w:rsidRPr="008C0F1C">
          <w:rPr>
            <w:color w:val="000000"/>
            <w:sz w:val="22"/>
            <w:szCs w:val="22"/>
          </w:rPr>
          <w:t>c</w:t>
        </w:r>
        <w:r w:rsidRPr="008C0F1C">
          <w:rPr>
            <w:color w:val="000000"/>
            <w:sz w:val="22"/>
            <w:szCs w:val="22"/>
          </w:rPr>
          <w:t>ontrol</w:t>
        </w:r>
      </w:ins>
      <w:r w:rsidRPr="008C0F1C">
        <w:rPr>
          <w:color w:val="000000"/>
          <w:sz w:val="22"/>
          <w:szCs w:val="22"/>
        </w:rPr>
        <w:t xml:space="preserve"> del </w:t>
      </w:r>
      <w:del w:id="94" w:author="Autor">
        <w:r w:rsidRPr="008C0F1C">
          <w:rPr>
            <w:color w:val="000000"/>
            <w:sz w:val="22"/>
            <w:szCs w:val="22"/>
          </w:rPr>
          <w:delText>Operador</w:delText>
        </w:r>
      </w:del>
      <w:ins w:id="95"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96" w:author="Autor">
        <w:r w:rsidRPr="008C0F1C">
          <w:rPr>
            <w:color w:val="000000"/>
            <w:sz w:val="22"/>
            <w:szCs w:val="22"/>
          </w:rPr>
          <w:delText>Sistema</w:delText>
        </w:r>
      </w:del>
      <w:ins w:id="97"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ejecutando las instrucciones recibidas, bien directamente o bien transmitiéndolas a los distintos propietarios que estén integrados en el mismo y velando por su cumplimiento. </w:t>
      </w:r>
      <w:del w:id="98" w:author="Autor">
        <w:r w:rsidRPr="008C0F1C" w:rsidDel="00D05533">
          <w:rPr>
            <w:color w:val="000000"/>
            <w:sz w:val="22"/>
            <w:szCs w:val="22"/>
          </w:rPr>
          <w:delText>En el caso de los clientes</w:delText>
        </w:r>
        <w:r w:rsidR="00066758" w:rsidRPr="008C0F1C" w:rsidDel="00D05533">
          <w:rPr>
            <w:color w:val="000000"/>
            <w:sz w:val="22"/>
            <w:szCs w:val="22"/>
          </w:rPr>
          <w:delText xml:space="preserve"> </w:delText>
        </w:r>
        <w:r w:rsidRPr="008C0F1C" w:rsidDel="00D05533">
          <w:rPr>
            <w:color w:val="000000"/>
            <w:sz w:val="22"/>
            <w:szCs w:val="22"/>
          </w:rPr>
          <w:delText>conectados a la Red de Transporte podrán evitar integrarse en un Centro de Control</w:delText>
        </w:r>
        <w:r w:rsidR="005724A4" w:rsidRPr="008C0F1C" w:rsidDel="00D05533">
          <w:rPr>
            <w:color w:val="000000"/>
            <w:sz w:val="22"/>
            <w:szCs w:val="22"/>
          </w:rPr>
          <w:delText xml:space="preserve"> </w:delText>
        </w:r>
        <w:r w:rsidRPr="008C0F1C" w:rsidDel="00D05533">
          <w:rPr>
            <w:color w:val="000000"/>
            <w:sz w:val="22"/>
            <w:szCs w:val="22"/>
          </w:rPr>
          <w:delText>siempre que la maniobrabilidad de dicha red no se vea comprometida.</w:delText>
        </w:r>
      </w:del>
    </w:p>
    <w:p w14:paraId="29015D62" w14:textId="64F4633E" w:rsidR="00A93BD6" w:rsidRPr="008C0F1C" w:rsidRDefault="00A93BD6" w:rsidP="00404D2A">
      <w:pPr>
        <w:pStyle w:val="Pa6"/>
        <w:ind w:firstLine="340"/>
        <w:jc w:val="both"/>
        <w:rPr>
          <w:color w:val="000000"/>
          <w:sz w:val="22"/>
          <w:szCs w:val="22"/>
        </w:rPr>
      </w:pPr>
      <w:r w:rsidRPr="008C0F1C">
        <w:rPr>
          <w:color w:val="000000"/>
          <w:sz w:val="22"/>
          <w:szCs w:val="22"/>
        </w:rPr>
        <w:t xml:space="preserve">Por su condición de interlocutores básicos de la </w:t>
      </w:r>
      <w:del w:id="99" w:author="Autor">
        <w:r w:rsidRPr="008C0F1C">
          <w:rPr>
            <w:color w:val="000000"/>
            <w:sz w:val="22"/>
            <w:szCs w:val="22"/>
          </w:rPr>
          <w:delText>Operación</w:delText>
        </w:r>
      </w:del>
      <w:ins w:id="100" w:author="Autor">
        <w:r w:rsidR="00694AE5" w:rsidRPr="008C0F1C">
          <w:rPr>
            <w:color w:val="000000"/>
            <w:sz w:val="22"/>
            <w:szCs w:val="22"/>
          </w:rPr>
          <w:t>o</w:t>
        </w:r>
        <w:r w:rsidRPr="008C0F1C">
          <w:rPr>
            <w:color w:val="000000"/>
            <w:sz w:val="22"/>
            <w:szCs w:val="22"/>
          </w:rPr>
          <w:t>peración</w:t>
        </w:r>
      </w:ins>
      <w:r w:rsidRPr="008C0F1C">
        <w:rPr>
          <w:color w:val="000000"/>
          <w:sz w:val="22"/>
          <w:szCs w:val="22"/>
        </w:rPr>
        <w:t xml:space="preserve"> del </w:t>
      </w:r>
      <w:del w:id="101" w:author="Autor">
        <w:r w:rsidRPr="008C0F1C">
          <w:rPr>
            <w:color w:val="000000"/>
            <w:sz w:val="22"/>
            <w:szCs w:val="22"/>
          </w:rPr>
          <w:delText>Sistema</w:delText>
        </w:r>
      </w:del>
      <w:ins w:id="102" w:author="Autor">
        <w:r w:rsidR="00694AE5" w:rsidRPr="008C0F1C">
          <w:rPr>
            <w:color w:val="000000"/>
            <w:sz w:val="22"/>
            <w:szCs w:val="22"/>
          </w:rPr>
          <w:t>s</w:t>
        </w:r>
        <w:r w:rsidRPr="008C0F1C">
          <w:rPr>
            <w:color w:val="000000"/>
            <w:sz w:val="22"/>
            <w:szCs w:val="22"/>
          </w:rPr>
          <w:t>istema</w:t>
        </w:r>
      </w:ins>
      <w:r w:rsidRPr="008C0F1C">
        <w:rPr>
          <w:color w:val="000000"/>
          <w:sz w:val="22"/>
          <w:szCs w:val="22"/>
        </w:rPr>
        <w:t xml:space="preserve"> en tiempo real, los </w:t>
      </w:r>
      <w:del w:id="103" w:author="Autor">
        <w:r w:rsidRPr="008C0F1C">
          <w:rPr>
            <w:color w:val="000000"/>
            <w:sz w:val="22"/>
            <w:szCs w:val="22"/>
          </w:rPr>
          <w:delText>Centros</w:delText>
        </w:r>
      </w:del>
      <w:ins w:id="104" w:author="Autor">
        <w:r w:rsidR="00694AE5" w:rsidRPr="008C0F1C">
          <w:rPr>
            <w:color w:val="000000"/>
            <w:sz w:val="22"/>
            <w:szCs w:val="22"/>
          </w:rPr>
          <w:t>c</w:t>
        </w:r>
        <w:r w:rsidRPr="008C0F1C">
          <w:rPr>
            <w:color w:val="000000"/>
            <w:sz w:val="22"/>
            <w:szCs w:val="22"/>
          </w:rPr>
          <w:t>entros</w:t>
        </w:r>
      </w:ins>
      <w:r w:rsidRPr="008C0F1C">
        <w:rPr>
          <w:color w:val="000000"/>
          <w:sz w:val="22"/>
          <w:szCs w:val="22"/>
        </w:rPr>
        <w:t xml:space="preserve"> de </w:t>
      </w:r>
      <w:del w:id="105" w:author="Autor">
        <w:r w:rsidRPr="008C0F1C">
          <w:rPr>
            <w:color w:val="000000"/>
            <w:sz w:val="22"/>
            <w:szCs w:val="22"/>
          </w:rPr>
          <w:delText>Control</w:delText>
        </w:r>
      </w:del>
      <w:ins w:id="106" w:author="Autor">
        <w:r w:rsidR="00694AE5" w:rsidRPr="008C0F1C">
          <w:rPr>
            <w:color w:val="000000"/>
            <w:sz w:val="22"/>
            <w:szCs w:val="22"/>
          </w:rPr>
          <w:t>c</w:t>
        </w:r>
        <w:r w:rsidRPr="008C0F1C">
          <w:rPr>
            <w:color w:val="000000"/>
            <w:sz w:val="22"/>
            <w:szCs w:val="22"/>
          </w:rPr>
          <w:t>ontrol</w:t>
        </w:r>
        <w:r w:rsidR="0057456B" w:rsidRPr="008C0F1C">
          <w:rPr>
            <w:color w:val="000000"/>
            <w:sz w:val="22"/>
            <w:szCs w:val="22"/>
          </w:rPr>
          <w:t xml:space="preserve"> habilitados</w:t>
        </w:r>
      </w:ins>
      <w:r w:rsidRPr="008C0F1C">
        <w:rPr>
          <w:color w:val="000000"/>
          <w:sz w:val="22"/>
          <w:szCs w:val="22"/>
        </w:rPr>
        <w:t xml:space="preserve"> deberán estar dotados de la infraestructura técnica y los recursos humanos adecuados para garantizar su funcionalidad 24 h/día todos los días del año y disponer de información en tiempo real de las instalaciones bajo su control. Las características técnicas de la conexión con los centros de control serán </w:t>
      </w:r>
      <w:del w:id="107" w:author="Autor">
        <w:r w:rsidRPr="008C0F1C">
          <w:rPr>
            <w:color w:val="000000"/>
            <w:sz w:val="22"/>
            <w:szCs w:val="22"/>
          </w:rPr>
          <w:delText>la establecida</w:delText>
        </w:r>
      </w:del>
      <w:ins w:id="108" w:author="Autor">
        <w:r w:rsidRPr="008C0F1C">
          <w:rPr>
            <w:color w:val="000000"/>
            <w:sz w:val="22"/>
            <w:szCs w:val="22"/>
          </w:rPr>
          <w:t>la</w:t>
        </w:r>
        <w:r w:rsidR="00F1013E" w:rsidRPr="008C0F1C">
          <w:rPr>
            <w:color w:val="000000"/>
            <w:sz w:val="22"/>
            <w:szCs w:val="22"/>
          </w:rPr>
          <w:t>s</w:t>
        </w:r>
        <w:r w:rsidRPr="008C0F1C">
          <w:rPr>
            <w:color w:val="000000"/>
            <w:sz w:val="22"/>
            <w:szCs w:val="22"/>
          </w:rPr>
          <w:t xml:space="preserve"> establecida</w:t>
        </w:r>
        <w:r w:rsidR="00F1013E" w:rsidRPr="008C0F1C">
          <w:rPr>
            <w:color w:val="000000"/>
            <w:sz w:val="22"/>
            <w:szCs w:val="22"/>
          </w:rPr>
          <w:t>s</w:t>
        </w:r>
      </w:ins>
      <w:r w:rsidR="00264634" w:rsidRPr="008C0F1C">
        <w:rPr>
          <w:color w:val="000000"/>
          <w:sz w:val="22"/>
          <w:szCs w:val="22"/>
        </w:rPr>
        <w:t xml:space="preserve"> en el </w:t>
      </w:r>
      <w:del w:id="109" w:author="Autor">
        <w:r w:rsidR="00264634" w:rsidRPr="008C0F1C" w:rsidDel="00441E80">
          <w:rPr>
            <w:color w:val="000000"/>
            <w:sz w:val="22"/>
            <w:szCs w:val="22"/>
          </w:rPr>
          <w:delText>PO</w:delText>
        </w:r>
      </w:del>
      <w:ins w:id="110" w:author="Autor">
        <w:r w:rsidR="00441E80" w:rsidRPr="008C0F1C">
          <w:rPr>
            <w:color w:val="000000"/>
            <w:sz w:val="22"/>
            <w:szCs w:val="22"/>
          </w:rPr>
          <w:t>P. O.</w:t>
        </w:r>
      </w:ins>
      <w:r w:rsidR="00264634" w:rsidRPr="008C0F1C">
        <w:rPr>
          <w:color w:val="000000"/>
          <w:sz w:val="22"/>
          <w:szCs w:val="22"/>
        </w:rPr>
        <w:t xml:space="preserve"> </w:t>
      </w:r>
      <w:del w:id="111" w:author="Autor">
        <w:r w:rsidRPr="008C0F1C">
          <w:rPr>
            <w:color w:val="000000"/>
            <w:sz w:val="22"/>
            <w:szCs w:val="22"/>
          </w:rPr>
          <w:delText>SEIE</w:delText>
        </w:r>
      </w:del>
      <w:ins w:id="112" w:author="Autor">
        <w:r w:rsidR="005724A4" w:rsidRPr="008C0F1C">
          <w:rPr>
            <w:color w:val="000000"/>
            <w:sz w:val="22"/>
            <w:szCs w:val="22"/>
          </w:rPr>
          <w:t>SENP</w:t>
        </w:r>
      </w:ins>
      <w:r w:rsidR="005171A3" w:rsidRPr="008C0F1C">
        <w:rPr>
          <w:color w:val="000000"/>
          <w:sz w:val="22"/>
          <w:szCs w:val="22"/>
        </w:rPr>
        <w:t xml:space="preserve"> </w:t>
      </w:r>
      <w:r w:rsidRPr="008C0F1C">
        <w:rPr>
          <w:color w:val="000000"/>
          <w:sz w:val="22"/>
          <w:szCs w:val="22"/>
        </w:rPr>
        <w:t xml:space="preserve">9 «Información a intercambiar con el </w:t>
      </w:r>
      <w:del w:id="113" w:author="Autor">
        <w:r w:rsidRPr="008C0F1C">
          <w:rPr>
            <w:color w:val="000000"/>
            <w:sz w:val="22"/>
            <w:szCs w:val="22"/>
          </w:rPr>
          <w:delText>Operador</w:delText>
        </w:r>
      </w:del>
      <w:ins w:id="114"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15" w:author="Autor">
        <w:r w:rsidRPr="008C0F1C">
          <w:rPr>
            <w:color w:val="000000"/>
            <w:sz w:val="22"/>
            <w:szCs w:val="22"/>
          </w:rPr>
          <w:delText>Sistema</w:delText>
        </w:r>
      </w:del>
      <w:ins w:id="116" w:author="Autor">
        <w:r w:rsidR="00264634" w:rsidRPr="008C0F1C">
          <w:rPr>
            <w:color w:val="000000"/>
            <w:sz w:val="22"/>
            <w:szCs w:val="22"/>
          </w:rPr>
          <w:t>s</w:t>
        </w:r>
        <w:r w:rsidRPr="008C0F1C">
          <w:rPr>
            <w:color w:val="000000"/>
            <w:sz w:val="22"/>
            <w:szCs w:val="22"/>
          </w:rPr>
          <w:t>istema</w:t>
        </w:r>
      </w:ins>
      <w:r w:rsidRPr="008C0F1C">
        <w:rPr>
          <w:color w:val="000000"/>
          <w:sz w:val="22"/>
          <w:szCs w:val="22"/>
        </w:rPr>
        <w:t>». Con el fin de asegurar la correcta emisión de consignas en tiempo real</w:t>
      </w:r>
      <w:ins w:id="117" w:author="Autor">
        <w:r w:rsidR="00F1013E" w:rsidRPr="008C0F1C">
          <w:rPr>
            <w:color w:val="000000"/>
            <w:sz w:val="22"/>
            <w:szCs w:val="22"/>
          </w:rPr>
          <w:t>,</w:t>
        </w:r>
      </w:ins>
      <w:r w:rsidRPr="008C0F1C">
        <w:rPr>
          <w:color w:val="000000"/>
          <w:sz w:val="22"/>
          <w:szCs w:val="22"/>
        </w:rPr>
        <w:t xml:space="preserve"> contarán con</w:t>
      </w:r>
      <w:r w:rsidR="00F1013E" w:rsidRPr="008C0F1C">
        <w:rPr>
          <w:color w:val="000000"/>
          <w:sz w:val="22"/>
          <w:szCs w:val="22"/>
        </w:rPr>
        <w:t xml:space="preserve"> </w:t>
      </w:r>
      <w:ins w:id="118" w:author="Autor">
        <w:r w:rsidR="00F1013E" w:rsidRPr="008C0F1C">
          <w:rPr>
            <w:color w:val="000000"/>
            <w:sz w:val="22"/>
            <w:szCs w:val="22"/>
          </w:rPr>
          <w:t>suficiente</w:t>
        </w:r>
        <w:r w:rsidRPr="008C0F1C">
          <w:rPr>
            <w:color w:val="000000"/>
            <w:sz w:val="22"/>
            <w:szCs w:val="22"/>
          </w:rPr>
          <w:t xml:space="preserve"> </w:t>
        </w:r>
      </w:ins>
      <w:r w:rsidRPr="008C0F1C">
        <w:rPr>
          <w:color w:val="000000"/>
          <w:sz w:val="22"/>
          <w:szCs w:val="22"/>
        </w:rPr>
        <w:t xml:space="preserve">capacidad de comunicación verbal con los </w:t>
      </w:r>
      <w:del w:id="119" w:author="Autor">
        <w:r w:rsidRPr="008C0F1C">
          <w:rPr>
            <w:color w:val="000000"/>
            <w:sz w:val="22"/>
            <w:szCs w:val="22"/>
          </w:rPr>
          <w:delText>Centros</w:delText>
        </w:r>
      </w:del>
      <w:ins w:id="120" w:author="Autor">
        <w:r w:rsidR="00694AE5" w:rsidRPr="008C0F1C">
          <w:rPr>
            <w:color w:val="000000"/>
            <w:sz w:val="22"/>
            <w:szCs w:val="22"/>
          </w:rPr>
          <w:t>c</w:t>
        </w:r>
        <w:r w:rsidRPr="008C0F1C">
          <w:rPr>
            <w:color w:val="000000"/>
            <w:sz w:val="22"/>
            <w:szCs w:val="22"/>
          </w:rPr>
          <w:t>entros</w:t>
        </w:r>
      </w:ins>
      <w:r w:rsidRPr="008C0F1C">
        <w:rPr>
          <w:color w:val="000000"/>
          <w:sz w:val="22"/>
          <w:szCs w:val="22"/>
        </w:rPr>
        <w:t xml:space="preserve"> de </w:t>
      </w:r>
      <w:del w:id="121" w:author="Autor">
        <w:r w:rsidRPr="008C0F1C">
          <w:rPr>
            <w:color w:val="000000"/>
            <w:sz w:val="22"/>
            <w:szCs w:val="22"/>
          </w:rPr>
          <w:delText>Control</w:delText>
        </w:r>
      </w:del>
      <w:ins w:id="122" w:author="Autor">
        <w:r w:rsidR="00694AE5" w:rsidRPr="008C0F1C">
          <w:rPr>
            <w:color w:val="000000"/>
            <w:sz w:val="22"/>
            <w:szCs w:val="22"/>
          </w:rPr>
          <w:t>c</w:t>
        </w:r>
        <w:r w:rsidRPr="008C0F1C">
          <w:rPr>
            <w:color w:val="000000"/>
            <w:sz w:val="22"/>
            <w:szCs w:val="22"/>
          </w:rPr>
          <w:t>ontrol</w:t>
        </w:r>
      </w:ins>
      <w:r w:rsidR="006B0B05" w:rsidRPr="008C0F1C">
        <w:rPr>
          <w:color w:val="000000"/>
          <w:sz w:val="22"/>
          <w:szCs w:val="22"/>
        </w:rPr>
        <w:t xml:space="preserve"> </w:t>
      </w:r>
      <w:r w:rsidRPr="008C0F1C">
        <w:rPr>
          <w:color w:val="000000"/>
          <w:sz w:val="22"/>
          <w:szCs w:val="22"/>
        </w:rPr>
        <w:t xml:space="preserve">del </w:t>
      </w:r>
      <w:del w:id="123" w:author="Autor">
        <w:r w:rsidRPr="008C0F1C">
          <w:rPr>
            <w:color w:val="000000"/>
            <w:sz w:val="22"/>
            <w:szCs w:val="22"/>
          </w:rPr>
          <w:delText>Operador</w:delText>
        </w:r>
      </w:del>
      <w:ins w:id="124"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25" w:author="Autor">
        <w:r w:rsidRPr="008C0F1C">
          <w:rPr>
            <w:color w:val="000000"/>
            <w:sz w:val="22"/>
            <w:szCs w:val="22"/>
          </w:rPr>
          <w:delText>Sistema suficiente</w:delText>
        </w:r>
      </w:del>
      <w:ins w:id="126" w:author="Autor">
        <w:r w:rsidR="00264634" w:rsidRPr="008C0F1C">
          <w:rPr>
            <w:color w:val="000000"/>
            <w:sz w:val="22"/>
            <w:szCs w:val="22"/>
          </w:rPr>
          <w:t>s</w:t>
        </w:r>
        <w:r w:rsidRPr="008C0F1C">
          <w:rPr>
            <w:color w:val="000000"/>
            <w:sz w:val="22"/>
            <w:szCs w:val="22"/>
          </w:rPr>
          <w:t>istema</w:t>
        </w:r>
      </w:ins>
      <w:r w:rsidRPr="008C0F1C">
        <w:rPr>
          <w:color w:val="000000"/>
          <w:sz w:val="22"/>
          <w:szCs w:val="22"/>
        </w:rPr>
        <w:t>.</w:t>
      </w:r>
    </w:p>
    <w:p w14:paraId="79D82F27" w14:textId="73E94DDD" w:rsidR="00FE0A4C" w:rsidRPr="008C0F1C" w:rsidRDefault="00A93BD6" w:rsidP="00404D2A">
      <w:pPr>
        <w:pStyle w:val="Pa6"/>
        <w:ind w:firstLine="340"/>
        <w:jc w:val="both"/>
        <w:rPr>
          <w:ins w:id="127" w:author="Autor"/>
          <w:color w:val="000000"/>
          <w:sz w:val="22"/>
          <w:szCs w:val="22"/>
        </w:rPr>
      </w:pPr>
      <w:r w:rsidRPr="008C0F1C">
        <w:rPr>
          <w:color w:val="000000"/>
          <w:sz w:val="22"/>
          <w:szCs w:val="22"/>
        </w:rPr>
        <w:t xml:space="preserve">La verificación del cumplimiento de las condiciones anteriormente indicadas será realizada por el </w:t>
      </w:r>
      <w:del w:id="128" w:author="Autor">
        <w:r w:rsidRPr="008C0F1C">
          <w:rPr>
            <w:color w:val="000000"/>
            <w:sz w:val="22"/>
            <w:szCs w:val="22"/>
          </w:rPr>
          <w:delText>Operador</w:delText>
        </w:r>
      </w:del>
      <w:ins w:id="129"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30" w:author="Autor">
        <w:r w:rsidRPr="008C0F1C">
          <w:rPr>
            <w:color w:val="000000"/>
            <w:sz w:val="22"/>
            <w:szCs w:val="22"/>
          </w:rPr>
          <w:delText>Sistema</w:delText>
        </w:r>
      </w:del>
      <w:ins w:id="131" w:author="Autor">
        <w:r w:rsidR="00264634" w:rsidRPr="008C0F1C">
          <w:rPr>
            <w:color w:val="000000"/>
            <w:sz w:val="22"/>
            <w:szCs w:val="22"/>
          </w:rPr>
          <w:t>s</w:t>
        </w:r>
        <w:r w:rsidRPr="008C0F1C">
          <w:rPr>
            <w:color w:val="000000"/>
            <w:sz w:val="22"/>
            <w:szCs w:val="22"/>
          </w:rPr>
          <w:t>istema</w:t>
        </w:r>
        <w:r w:rsidR="00115292" w:rsidRPr="008C0F1C">
          <w:rPr>
            <w:color w:val="000000"/>
            <w:sz w:val="22"/>
            <w:szCs w:val="22"/>
          </w:rPr>
          <w:t>.</w:t>
        </w:r>
        <w:del w:id="132" w:author="Autor">
          <w:r w:rsidR="002A383E" w:rsidRPr="008C0F1C" w:rsidDel="00115292">
            <w:rPr>
              <w:color w:val="000000"/>
              <w:sz w:val="22"/>
              <w:szCs w:val="22"/>
            </w:rPr>
            <w:delText>,</w:delText>
          </w:r>
        </w:del>
        <w:r w:rsidR="002A383E" w:rsidRPr="008C0F1C">
          <w:rPr>
            <w:color w:val="000000"/>
            <w:sz w:val="22"/>
            <w:szCs w:val="22"/>
          </w:rPr>
          <w:t xml:space="preserve"> </w:t>
        </w:r>
        <w:r w:rsidR="00115292" w:rsidRPr="008C0F1C">
          <w:rPr>
            <w:color w:val="000000"/>
            <w:sz w:val="22"/>
            <w:szCs w:val="22"/>
          </w:rPr>
          <w:t>L</w:t>
        </w:r>
        <w:del w:id="133" w:author="Autor">
          <w:r w:rsidR="00FA2B09" w:rsidRPr="008C0F1C" w:rsidDel="00115292">
            <w:rPr>
              <w:color w:val="000000"/>
              <w:sz w:val="22"/>
              <w:szCs w:val="22"/>
            </w:rPr>
            <w:delText>l</w:delText>
          </w:r>
        </w:del>
        <w:r w:rsidR="00FA2B09" w:rsidRPr="008C0F1C">
          <w:rPr>
            <w:color w:val="000000"/>
            <w:sz w:val="22"/>
            <w:szCs w:val="22"/>
          </w:rPr>
          <w:t>os</w:t>
        </w:r>
        <w:r w:rsidR="00173CC8" w:rsidRPr="008C0F1C">
          <w:rPr>
            <w:color w:val="000000"/>
            <w:sz w:val="22"/>
            <w:szCs w:val="22"/>
          </w:rPr>
          <w:t xml:space="preserve"> </w:t>
        </w:r>
        <w:r w:rsidR="004C2DE2" w:rsidRPr="008C0F1C">
          <w:rPr>
            <w:color w:val="000000"/>
            <w:sz w:val="22"/>
            <w:szCs w:val="22"/>
          </w:rPr>
          <w:t>centro</w:t>
        </w:r>
        <w:r w:rsidR="00FA2B09" w:rsidRPr="008C0F1C">
          <w:rPr>
            <w:color w:val="000000"/>
            <w:sz w:val="22"/>
            <w:szCs w:val="22"/>
          </w:rPr>
          <w:t>s</w:t>
        </w:r>
        <w:r w:rsidR="004C2DE2" w:rsidRPr="008C0F1C">
          <w:rPr>
            <w:color w:val="000000"/>
            <w:sz w:val="22"/>
            <w:szCs w:val="22"/>
          </w:rPr>
          <w:t xml:space="preserve"> de control </w:t>
        </w:r>
        <w:del w:id="134" w:author="Autor">
          <w:r w:rsidR="004C2DE2" w:rsidRPr="008C0F1C" w:rsidDel="00115292">
            <w:rPr>
              <w:color w:val="000000"/>
              <w:sz w:val="22"/>
              <w:szCs w:val="22"/>
            </w:rPr>
            <w:delText>de instalaciones de producción</w:delText>
          </w:r>
        </w:del>
        <w:r w:rsidR="00115292" w:rsidRPr="008C0F1C">
          <w:rPr>
            <w:color w:val="000000"/>
            <w:sz w:val="22"/>
            <w:szCs w:val="22"/>
          </w:rPr>
          <w:t>habilitados</w:t>
        </w:r>
        <w:r w:rsidR="004C2DE2" w:rsidRPr="008C0F1C">
          <w:rPr>
            <w:color w:val="000000"/>
            <w:sz w:val="22"/>
            <w:szCs w:val="22"/>
          </w:rPr>
          <w:t xml:space="preserve"> </w:t>
        </w:r>
        <w:r w:rsidR="004339CB" w:rsidRPr="008C0F1C">
          <w:rPr>
            <w:color w:val="000000"/>
            <w:sz w:val="22"/>
            <w:szCs w:val="22"/>
          </w:rPr>
          <w:t>deberá</w:t>
        </w:r>
        <w:r w:rsidR="00FA2B09" w:rsidRPr="008C0F1C">
          <w:rPr>
            <w:color w:val="000000"/>
            <w:sz w:val="22"/>
            <w:szCs w:val="22"/>
          </w:rPr>
          <w:t>n</w:t>
        </w:r>
        <w:r w:rsidR="002A383E" w:rsidRPr="008C0F1C">
          <w:rPr>
            <w:color w:val="000000"/>
            <w:sz w:val="22"/>
            <w:szCs w:val="22"/>
          </w:rPr>
          <w:t xml:space="preserve"> </w:t>
        </w:r>
        <w:r w:rsidR="004339CB" w:rsidRPr="008C0F1C">
          <w:rPr>
            <w:color w:val="000000"/>
            <w:sz w:val="22"/>
            <w:szCs w:val="22"/>
          </w:rPr>
          <w:t>superar</w:t>
        </w:r>
        <w:r w:rsidR="00E30483" w:rsidRPr="008C0F1C">
          <w:rPr>
            <w:color w:val="000000"/>
            <w:sz w:val="22"/>
            <w:szCs w:val="22"/>
          </w:rPr>
          <w:t>, para cada una de sus instalaciones</w:t>
        </w:r>
        <w:r w:rsidR="00FC2449" w:rsidRPr="008C0F1C">
          <w:rPr>
            <w:color w:val="000000"/>
            <w:sz w:val="22"/>
            <w:szCs w:val="22"/>
          </w:rPr>
          <w:t xml:space="preserve"> adscritas</w:t>
        </w:r>
        <w:r w:rsidR="00E30483" w:rsidRPr="008C0F1C">
          <w:rPr>
            <w:color w:val="000000"/>
            <w:sz w:val="22"/>
            <w:szCs w:val="22"/>
          </w:rPr>
          <w:t xml:space="preserve">, </w:t>
        </w:r>
        <w:r w:rsidR="00113E5C" w:rsidRPr="008C0F1C">
          <w:rPr>
            <w:color w:val="000000"/>
            <w:sz w:val="22"/>
            <w:szCs w:val="22"/>
          </w:rPr>
          <w:t>los</w:t>
        </w:r>
        <w:r w:rsidR="00FF3D17" w:rsidRPr="008C0F1C">
          <w:rPr>
            <w:color w:val="000000"/>
            <w:sz w:val="22"/>
            <w:szCs w:val="22"/>
          </w:rPr>
          <w:t xml:space="preserve"> protocolo</w:t>
        </w:r>
        <w:r w:rsidR="00113E5C" w:rsidRPr="008C0F1C">
          <w:rPr>
            <w:color w:val="000000"/>
            <w:sz w:val="22"/>
            <w:szCs w:val="22"/>
          </w:rPr>
          <w:t>s</w:t>
        </w:r>
        <w:r w:rsidR="00FF3D17" w:rsidRPr="008C0F1C">
          <w:rPr>
            <w:color w:val="000000"/>
            <w:sz w:val="22"/>
            <w:szCs w:val="22"/>
          </w:rPr>
          <w:t xml:space="preserve"> de pruebas </w:t>
        </w:r>
        <w:r w:rsidR="004339CB" w:rsidRPr="008C0F1C">
          <w:rPr>
            <w:color w:val="000000"/>
            <w:sz w:val="22"/>
            <w:szCs w:val="22"/>
          </w:rPr>
          <w:t>establecid</w:t>
        </w:r>
        <w:r w:rsidR="00113E5C" w:rsidRPr="008C0F1C">
          <w:rPr>
            <w:color w:val="000000"/>
            <w:sz w:val="22"/>
            <w:szCs w:val="22"/>
          </w:rPr>
          <w:t xml:space="preserve">os </w:t>
        </w:r>
        <w:r w:rsidR="009E3669" w:rsidRPr="008C0F1C">
          <w:rPr>
            <w:color w:val="000000"/>
            <w:sz w:val="22"/>
            <w:szCs w:val="22"/>
          </w:rPr>
          <w:t>a</w:t>
        </w:r>
        <w:r w:rsidR="00E920D3" w:rsidRPr="008C0F1C">
          <w:rPr>
            <w:color w:val="000000"/>
            <w:sz w:val="22"/>
            <w:szCs w:val="22"/>
          </w:rPr>
          <w:t xml:space="preserve"> este</w:t>
        </w:r>
        <w:r w:rsidR="009E3669" w:rsidRPr="008C0F1C">
          <w:rPr>
            <w:color w:val="000000"/>
            <w:sz w:val="22"/>
            <w:szCs w:val="22"/>
          </w:rPr>
          <w:t xml:space="preserve"> efecto</w:t>
        </w:r>
      </w:ins>
      <w:r w:rsidRPr="008C0F1C">
        <w:rPr>
          <w:color w:val="000000"/>
          <w:sz w:val="22"/>
          <w:szCs w:val="22"/>
        </w:rPr>
        <w:t xml:space="preserve">. Si de dicha verificación se derivara la denegación de la constitución de un </w:t>
      </w:r>
      <w:del w:id="135" w:author="Autor">
        <w:r w:rsidRPr="008C0F1C">
          <w:rPr>
            <w:color w:val="000000"/>
            <w:sz w:val="22"/>
            <w:szCs w:val="22"/>
          </w:rPr>
          <w:delText>Centro</w:delText>
        </w:r>
      </w:del>
      <w:ins w:id="136" w:author="Autor">
        <w:r w:rsidR="00694AE5" w:rsidRPr="008C0F1C">
          <w:rPr>
            <w:color w:val="000000"/>
            <w:sz w:val="22"/>
            <w:szCs w:val="22"/>
          </w:rPr>
          <w:t>c</w:t>
        </w:r>
        <w:r w:rsidRPr="008C0F1C">
          <w:rPr>
            <w:color w:val="000000"/>
            <w:sz w:val="22"/>
            <w:szCs w:val="22"/>
          </w:rPr>
          <w:t>entro</w:t>
        </w:r>
      </w:ins>
      <w:r w:rsidRPr="008C0F1C">
        <w:rPr>
          <w:color w:val="000000"/>
          <w:sz w:val="22"/>
          <w:szCs w:val="22"/>
        </w:rPr>
        <w:t xml:space="preserve"> de </w:t>
      </w:r>
      <w:r w:rsidR="00D77E0C" w:rsidRPr="008C0F1C">
        <w:rPr>
          <w:color w:val="000000"/>
          <w:sz w:val="22"/>
          <w:szCs w:val="22"/>
        </w:rPr>
        <w:t>c</w:t>
      </w:r>
      <w:r w:rsidRPr="008C0F1C">
        <w:rPr>
          <w:color w:val="000000"/>
          <w:sz w:val="22"/>
          <w:szCs w:val="22"/>
        </w:rPr>
        <w:t>ontrol</w:t>
      </w:r>
      <w:r w:rsidR="005C6132" w:rsidRPr="008C0F1C">
        <w:rPr>
          <w:color w:val="000000"/>
          <w:sz w:val="22"/>
          <w:szCs w:val="22"/>
        </w:rPr>
        <w:t xml:space="preserve"> </w:t>
      </w:r>
      <w:ins w:id="137" w:author="Autor">
        <w:r w:rsidR="00C663BD" w:rsidRPr="008C0F1C">
          <w:rPr>
            <w:color w:val="000000"/>
            <w:sz w:val="22"/>
            <w:szCs w:val="22"/>
          </w:rPr>
          <w:t>habilitado</w:t>
        </w:r>
      </w:ins>
      <w:r w:rsidRPr="008C0F1C">
        <w:rPr>
          <w:color w:val="000000"/>
          <w:sz w:val="22"/>
          <w:szCs w:val="22"/>
        </w:rPr>
        <w:t xml:space="preserve">, el </w:t>
      </w:r>
      <w:del w:id="138" w:author="Autor">
        <w:r w:rsidRPr="008C0F1C">
          <w:rPr>
            <w:color w:val="000000"/>
            <w:sz w:val="22"/>
            <w:szCs w:val="22"/>
          </w:rPr>
          <w:delText>Operador</w:delText>
        </w:r>
      </w:del>
      <w:ins w:id="139"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40" w:author="Autor">
        <w:r w:rsidRPr="008C0F1C">
          <w:rPr>
            <w:color w:val="000000"/>
            <w:sz w:val="22"/>
            <w:szCs w:val="22"/>
          </w:rPr>
          <w:delText>Sistema</w:delText>
        </w:r>
      </w:del>
      <w:ins w:id="141"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informará a la Comisión Nacional de </w:t>
      </w:r>
      <w:del w:id="142" w:author="Autor">
        <w:r w:rsidRPr="008C0F1C">
          <w:rPr>
            <w:color w:val="000000"/>
            <w:sz w:val="22"/>
            <w:szCs w:val="22"/>
          </w:rPr>
          <w:delText>Energía</w:delText>
        </w:r>
      </w:del>
      <w:ins w:id="143" w:author="Autor">
        <w:r w:rsidR="006B0B05" w:rsidRPr="008C0F1C">
          <w:rPr>
            <w:color w:val="000000"/>
            <w:sz w:val="22"/>
            <w:szCs w:val="22"/>
          </w:rPr>
          <w:t>los Mercados y la Competencia</w:t>
        </w:r>
      </w:ins>
      <w:r w:rsidR="006B0B05" w:rsidRPr="008C0F1C">
        <w:rPr>
          <w:color w:val="000000"/>
          <w:sz w:val="22"/>
          <w:szCs w:val="22"/>
        </w:rPr>
        <w:t xml:space="preserve"> </w:t>
      </w:r>
      <w:r w:rsidRPr="008C0F1C">
        <w:rPr>
          <w:color w:val="000000"/>
          <w:sz w:val="22"/>
          <w:szCs w:val="22"/>
        </w:rPr>
        <w:t>quien resolverá el conflicto técnico planteado.</w:t>
      </w:r>
    </w:p>
    <w:p w14:paraId="1492D103" w14:textId="616DEC6F" w:rsidR="00064EE7" w:rsidRPr="008C0F1C" w:rsidRDefault="007B38A6" w:rsidP="00526BA8">
      <w:pPr>
        <w:pStyle w:val="Pa6"/>
        <w:ind w:firstLine="340"/>
        <w:jc w:val="both"/>
        <w:rPr>
          <w:ins w:id="144" w:author="Autor"/>
          <w:color w:val="000000"/>
          <w:sz w:val="22"/>
          <w:szCs w:val="22"/>
        </w:rPr>
      </w:pPr>
      <w:ins w:id="145" w:author="Autor">
        <w:r w:rsidRPr="008C0F1C">
          <w:rPr>
            <w:color w:val="000000"/>
            <w:sz w:val="22"/>
            <w:szCs w:val="22"/>
          </w:rPr>
          <w:t>En particular, l</w:t>
        </w:r>
        <w:r w:rsidR="00D46BC5" w:rsidRPr="008C0F1C">
          <w:rPr>
            <w:color w:val="000000"/>
            <w:sz w:val="22"/>
            <w:szCs w:val="22"/>
          </w:rPr>
          <w:t>as instalaciones de</w:t>
        </w:r>
        <w:r w:rsidRPr="008C0F1C">
          <w:rPr>
            <w:color w:val="000000"/>
            <w:sz w:val="22"/>
            <w:szCs w:val="22"/>
          </w:rPr>
          <w:t xml:space="preserve"> </w:t>
        </w:r>
        <w:r w:rsidR="00E74CF3" w:rsidRPr="008C0F1C">
          <w:rPr>
            <w:color w:val="000000"/>
            <w:sz w:val="22"/>
            <w:szCs w:val="22"/>
          </w:rPr>
          <w:t>producción</w:t>
        </w:r>
        <w:r w:rsidRPr="008C0F1C">
          <w:rPr>
            <w:color w:val="000000"/>
            <w:sz w:val="22"/>
            <w:szCs w:val="22"/>
          </w:rPr>
          <w:t xml:space="preserve"> en base a</w:t>
        </w:r>
        <w:r w:rsidR="00D46BC5" w:rsidRPr="008C0F1C">
          <w:rPr>
            <w:color w:val="000000"/>
            <w:sz w:val="22"/>
            <w:szCs w:val="22"/>
          </w:rPr>
          <w:t xml:space="preserve"> fuentes renovables, cogeneración y residuos (RCR)</w:t>
        </w:r>
        <w:r w:rsidRPr="008C0F1C">
          <w:rPr>
            <w:color w:val="000000"/>
            <w:sz w:val="22"/>
            <w:szCs w:val="22"/>
          </w:rPr>
          <w:t xml:space="preserve"> deberán someterse a p</w:t>
        </w:r>
        <w:r w:rsidR="0047482F" w:rsidRPr="008C0F1C">
          <w:rPr>
            <w:color w:val="000000"/>
            <w:sz w:val="22"/>
            <w:szCs w:val="22"/>
          </w:rPr>
          <w:t>ruebas de control de producción</w:t>
        </w:r>
        <w:r w:rsidR="00B058D5" w:rsidRPr="008C0F1C">
          <w:rPr>
            <w:color w:val="000000"/>
            <w:sz w:val="22"/>
            <w:szCs w:val="22"/>
          </w:rPr>
          <w:t xml:space="preserve"> y a pruebas </w:t>
        </w:r>
        <w:r w:rsidR="00526BA8" w:rsidRPr="008C0F1C">
          <w:rPr>
            <w:color w:val="000000"/>
            <w:sz w:val="22"/>
            <w:szCs w:val="22"/>
          </w:rPr>
          <w:t xml:space="preserve">de las capacidades técnicas según el </w:t>
        </w:r>
        <w:r w:rsidR="00441E80" w:rsidRPr="008C0F1C">
          <w:rPr>
            <w:color w:val="000000"/>
            <w:sz w:val="22"/>
            <w:szCs w:val="22"/>
          </w:rPr>
          <w:t>P. O.</w:t>
        </w:r>
        <w:r w:rsidR="00526BA8" w:rsidRPr="008C0F1C">
          <w:rPr>
            <w:color w:val="000000"/>
            <w:sz w:val="22"/>
            <w:szCs w:val="22"/>
          </w:rPr>
          <w:t xml:space="preserve"> SENP 12.2</w:t>
        </w:r>
        <w:r w:rsidR="00BB4C8E" w:rsidRPr="008C0F1C">
          <w:rPr>
            <w:color w:val="000000"/>
            <w:sz w:val="22"/>
            <w:szCs w:val="22"/>
          </w:rPr>
          <w:t xml:space="preserve"> </w:t>
        </w:r>
        <w:r w:rsidR="00E22328" w:rsidRPr="008C0F1C">
          <w:rPr>
            <w:color w:val="000000"/>
            <w:sz w:val="22"/>
            <w:szCs w:val="22"/>
          </w:rPr>
          <w:t xml:space="preserve">o normativa </w:t>
        </w:r>
        <w:r w:rsidR="00E737C0" w:rsidRPr="008C0F1C">
          <w:rPr>
            <w:color w:val="000000"/>
            <w:sz w:val="22"/>
            <w:szCs w:val="22"/>
          </w:rPr>
          <w:t>posterior que lo sustituya</w:t>
        </w:r>
        <w:r w:rsidR="00B614E0" w:rsidRPr="008C0F1C">
          <w:rPr>
            <w:color w:val="000000"/>
            <w:sz w:val="22"/>
            <w:szCs w:val="22"/>
          </w:rPr>
          <w:t xml:space="preserve">. Para ello se seguirán los </w:t>
        </w:r>
        <w:del w:id="146" w:author="Autor">
          <w:r w:rsidR="00BB4C8E" w:rsidRPr="008C0F1C" w:rsidDel="00B614E0">
            <w:rPr>
              <w:color w:val="000000"/>
              <w:sz w:val="22"/>
              <w:szCs w:val="22"/>
            </w:rPr>
            <w:delText xml:space="preserve">según </w:delText>
          </w:r>
          <w:r w:rsidR="00FF63C9" w:rsidRPr="008C0F1C" w:rsidDel="00B614E0">
            <w:rPr>
              <w:color w:val="000000"/>
              <w:sz w:val="22"/>
              <w:szCs w:val="22"/>
            </w:rPr>
            <w:delText>los</w:delText>
          </w:r>
          <w:r w:rsidR="00BB4C8E" w:rsidRPr="008C0F1C" w:rsidDel="00B614E0">
            <w:rPr>
              <w:color w:val="000000"/>
              <w:sz w:val="22"/>
              <w:szCs w:val="22"/>
            </w:rPr>
            <w:delText xml:space="preserve"> </w:delText>
          </w:r>
        </w:del>
        <w:r w:rsidR="00BB4C8E" w:rsidRPr="008C0F1C">
          <w:rPr>
            <w:color w:val="000000"/>
            <w:sz w:val="22"/>
            <w:szCs w:val="22"/>
          </w:rPr>
          <w:t>protocolo</w:t>
        </w:r>
        <w:r w:rsidR="00FF63C9" w:rsidRPr="008C0F1C">
          <w:rPr>
            <w:color w:val="000000"/>
            <w:sz w:val="22"/>
            <w:szCs w:val="22"/>
          </w:rPr>
          <w:t>s</w:t>
        </w:r>
        <w:del w:id="147" w:author="Autor">
          <w:r w:rsidR="00BB4C8E" w:rsidRPr="008C0F1C" w:rsidDel="00B614E0">
            <w:rPr>
              <w:color w:val="000000"/>
              <w:sz w:val="22"/>
              <w:szCs w:val="22"/>
            </w:rPr>
            <w:delText>,</w:delText>
          </w:r>
        </w:del>
        <w:r w:rsidR="00BB4C8E" w:rsidRPr="008C0F1C">
          <w:rPr>
            <w:color w:val="000000"/>
            <w:sz w:val="22"/>
            <w:szCs w:val="22"/>
          </w:rPr>
          <w:t xml:space="preserve"> elaborado</w:t>
        </w:r>
        <w:r w:rsidR="00FF63C9" w:rsidRPr="008C0F1C">
          <w:rPr>
            <w:color w:val="000000"/>
            <w:sz w:val="22"/>
            <w:szCs w:val="22"/>
          </w:rPr>
          <w:t>s</w:t>
        </w:r>
        <w:r w:rsidR="00BB4C8E" w:rsidRPr="008C0F1C">
          <w:rPr>
            <w:color w:val="000000"/>
            <w:sz w:val="22"/>
            <w:szCs w:val="22"/>
          </w:rPr>
          <w:t xml:space="preserve"> por el operador del sistema</w:t>
        </w:r>
        <w:del w:id="148" w:author="Autor">
          <w:r w:rsidR="00BB4C8E" w:rsidRPr="008C0F1C" w:rsidDel="000A27CC">
            <w:rPr>
              <w:color w:val="000000"/>
              <w:sz w:val="22"/>
              <w:szCs w:val="22"/>
            </w:rPr>
            <w:delText>,</w:delText>
          </w:r>
        </w:del>
        <w:r w:rsidR="00BB4C8E" w:rsidRPr="008C0F1C">
          <w:rPr>
            <w:color w:val="000000"/>
            <w:sz w:val="22"/>
            <w:szCs w:val="22"/>
          </w:rPr>
          <w:t xml:space="preserve"> en vigor en cada momento. </w:t>
        </w:r>
        <w:r w:rsidR="008E5DCB" w:rsidRPr="008C0F1C">
          <w:rPr>
            <w:color w:val="000000"/>
            <w:sz w:val="22"/>
            <w:szCs w:val="22"/>
          </w:rPr>
          <w:t xml:space="preserve">La superación de dichas pruebas supone la adscripción a un centro de control para las instalaciones con dicha obligación conforme al Real Decreto 413/2014. El </w:t>
        </w:r>
        <w:del w:id="149" w:author="Autor">
          <w:r w:rsidR="008E5DCB" w:rsidRPr="008C0F1C" w:rsidDel="009C1F23">
            <w:rPr>
              <w:color w:val="000000"/>
              <w:sz w:val="22"/>
              <w:szCs w:val="22"/>
            </w:rPr>
            <w:delText>OS</w:delText>
          </w:r>
        </w:del>
        <w:r w:rsidR="009C1F23" w:rsidRPr="008C0F1C">
          <w:rPr>
            <w:color w:val="000000"/>
            <w:sz w:val="22"/>
            <w:szCs w:val="22"/>
          </w:rPr>
          <w:t>operador del sistema</w:t>
        </w:r>
        <w:r w:rsidR="008E5DCB" w:rsidRPr="008C0F1C">
          <w:rPr>
            <w:color w:val="000000"/>
            <w:sz w:val="22"/>
            <w:szCs w:val="22"/>
          </w:rPr>
          <w:t xml:space="preserve"> deberá validar mensualmente la adscripción a un centro de control según se indica a continuación:</w:t>
        </w:r>
      </w:ins>
    </w:p>
    <w:p w14:paraId="50401FE4" w14:textId="0765C1C4" w:rsidR="00B36E27" w:rsidRPr="008C0F1C" w:rsidRDefault="00064EE7" w:rsidP="00B36E27">
      <w:pPr>
        <w:pStyle w:val="Pa6"/>
        <w:ind w:firstLine="340"/>
        <w:jc w:val="both"/>
        <w:rPr>
          <w:ins w:id="150" w:author="Autor"/>
          <w:color w:val="000000"/>
          <w:sz w:val="22"/>
          <w:szCs w:val="22"/>
        </w:rPr>
      </w:pPr>
      <w:ins w:id="151" w:author="Autor">
        <w:r w:rsidRPr="008C0F1C">
          <w:rPr>
            <w:color w:val="000000"/>
            <w:sz w:val="22"/>
            <w:szCs w:val="22"/>
          </w:rPr>
          <w:lastRenderedPageBreak/>
          <w:t xml:space="preserve">• Para instalaciones nuevas </w:t>
        </w:r>
        <w:r w:rsidR="00B36E27" w:rsidRPr="008C0F1C">
          <w:rPr>
            <w:color w:val="000000"/>
            <w:sz w:val="22"/>
            <w:szCs w:val="22"/>
          </w:rPr>
          <w:t>o sus ampliaciones</w:t>
        </w:r>
        <w:r w:rsidR="00926BFF" w:rsidRPr="008C0F1C">
          <w:rPr>
            <w:color w:val="000000"/>
            <w:sz w:val="22"/>
            <w:szCs w:val="22"/>
          </w:rPr>
          <w:t xml:space="preserve"> (según </w:t>
        </w:r>
        <w:r w:rsidR="006449F0" w:rsidRPr="008C0F1C">
          <w:rPr>
            <w:color w:val="000000"/>
            <w:sz w:val="22"/>
            <w:szCs w:val="22"/>
          </w:rPr>
          <w:t>se definen en los protocolos de pruebas correspondientes)</w:t>
        </w:r>
        <w:r w:rsidR="00B36E27" w:rsidRPr="008C0F1C">
          <w:rPr>
            <w:color w:val="000000"/>
            <w:sz w:val="22"/>
            <w:szCs w:val="22"/>
          </w:rPr>
          <w:t>,</w:t>
        </w:r>
        <w:r w:rsidRPr="008C0F1C">
          <w:rPr>
            <w:color w:val="000000"/>
            <w:sz w:val="22"/>
            <w:szCs w:val="22"/>
          </w:rPr>
          <w:t xml:space="preserve"> se considera que una instalación incurre en incumplimiento desde la fecha de emisión de la Aprobación de Puesta en Servicio para pruebas preoperacionales de funcionamiento.</w:t>
        </w:r>
      </w:ins>
    </w:p>
    <w:p w14:paraId="2813EF90" w14:textId="62B37918" w:rsidR="00B36E27" w:rsidRPr="008C0F1C" w:rsidRDefault="00DC0034" w:rsidP="00B36E27">
      <w:pPr>
        <w:pStyle w:val="Pa6"/>
        <w:ind w:firstLine="340"/>
        <w:jc w:val="both"/>
        <w:rPr>
          <w:ins w:id="152" w:author="Autor"/>
          <w:color w:val="000000"/>
          <w:sz w:val="22"/>
          <w:szCs w:val="22"/>
        </w:rPr>
      </w:pPr>
      <w:ins w:id="153" w:author="Autor">
        <w:r w:rsidRPr="008C0F1C">
          <w:rPr>
            <w:color w:val="000000"/>
            <w:sz w:val="22"/>
            <w:szCs w:val="22"/>
          </w:rPr>
          <w:t xml:space="preserve">• </w:t>
        </w:r>
        <w:r w:rsidR="00064EE7" w:rsidRPr="008C0F1C">
          <w:rPr>
            <w:color w:val="000000"/>
            <w:sz w:val="22"/>
            <w:szCs w:val="22"/>
          </w:rPr>
          <w:t xml:space="preserve">Para instalaciones existentes </w:t>
        </w:r>
        <w:r w:rsidR="00B36E27" w:rsidRPr="008C0F1C">
          <w:rPr>
            <w:color w:val="000000"/>
            <w:sz w:val="22"/>
            <w:szCs w:val="22"/>
          </w:rPr>
          <w:t>que</w:t>
        </w:r>
        <w:r w:rsidR="00064EE7" w:rsidRPr="008C0F1C">
          <w:rPr>
            <w:color w:val="000000"/>
            <w:sz w:val="22"/>
            <w:szCs w:val="22"/>
          </w:rPr>
          <w:t xml:space="preserve"> comienzan a formar parte de una agrupación con una potencia instalada superior a </w:t>
        </w:r>
        <w:r w:rsidR="00B36E27" w:rsidRPr="008C0F1C">
          <w:rPr>
            <w:color w:val="000000"/>
            <w:sz w:val="22"/>
            <w:szCs w:val="22"/>
          </w:rPr>
          <w:t>0,</w:t>
        </w:r>
        <w:r w:rsidR="00064EE7" w:rsidRPr="008C0F1C">
          <w:rPr>
            <w:color w:val="000000"/>
            <w:sz w:val="22"/>
            <w:szCs w:val="22"/>
          </w:rPr>
          <w:t xml:space="preserve">5 MW, se considera que una instalación incurre en incumplimiento desde la fecha de comunicación de la agrupación a la instalación por parte del gestor de red. </w:t>
        </w:r>
      </w:ins>
    </w:p>
    <w:p w14:paraId="4D1123A1" w14:textId="3996C780" w:rsidR="003709A7" w:rsidRPr="008C0F1C" w:rsidRDefault="00DC0034" w:rsidP="00DC0034">
      <w:pPr>
        <w:pStyle w:val="Pa6"/>
        <w:ind w:firstLine="340"/>
        <w:jc w:val="both"/>
        <w:rPr>
          <w:ins w:id="154" w:author="Autor"/>
          <w:color w:val="000000"/>
          <w:sz w:val="22"/>
          <w:szCs w:val="22"/>
        </w:rPr>
      </w:pPr>
      <w:ins w:id="155" w:author="Autor">
        <w:r w:rsidRPr="008C0F1C">
          <w:rPr>
            <w:color w:val="000000"/>
            <w:sz w:val="22"/>
            <w:szCs w:val="22"/>
          </w:rPr>
          <w:t xml:space="preserve">• </w:t>
        </w:r>
        <w:r w:rsidR="00064EE7" w:rsidRPr="008C0F1C">
          <w:rPr>
            <w:color w:val="000000"/>
            <w:sz w:val="22"/>
            <w:szCs w:val="22"/>
          </w:rPr>
          <w:t xml:space="preserve">Para instalaciones existentes </w:t>
        </w:r>
        <w:r w:rsidR="004606B3" w:rsidRPr="008C0F1C">
          <w:rPr>
            <w:color w:val="000000"/>
            <w:sz w:val="22"/>
            <w:szCs w:val="22"/>
          </w:rPr>
          <w:t xml:space="preserve">que </w:t>
        </w:r>
        <w:r w:rsidR="00B36E27" w:rsidRPr="008C0F1C">
          <w:rPr>
            <w:color w:val="000000"/>
            <w:sz w:val="22"/>
            <w:szCs w:val="22"/>
          </w:rPr>
          <w:t>cambien de centro de control,</w:t>
        </w:r>
        <w:r w:rsidR="00064EE7" w:rsidRPr="008C0F1C">
          <w:rPr>
            <w:color w:val="000000"/>
            <w:sz w:val="22"/>
            <w:szCs w:val="22"/>
          </w:rPr>
          <w:t xml:space="preserve"> se considera que una instalación incurre en incumplimiento desde la fecha de baja del centro de control saliente.</w:t>
        </w:r>
      </w:ins>
    </w:p>
    <w:p w14:paraId="0FF3963E" w14:textId="50A7E786" w:rsidR="00254E20" w:rsidRPr="008C0F1C" w:rsidRDefault="00254E20" w:rsidP="00254E20">
      <w:pPr>
        <w:pStyle w:val="Pa6"/>
        <w:ind w:firstLine="340"/>
        <w:jc w:val="both"/>
        <w:rPr>
          <w:color w:val="000000"/>
          <w:sz w:val="22"/>
          <w:szCs w:val="22"/>
        </w:rPr>
      </w:pPr>
      <w:ins w:id="156" w:author="Autor">
        <w:r w:rsidRPr="008C0F1C">
          <w:rPr>
            <w:color w:val="000000"/>
            <w:sz w:val="22"/>
            <w:szCs w:val="22"/>
          </w:rPr>
          <w:t xml:space="preserve">El incumplimiento de la obligación de adscripción a un centro de control en las condiciones indicadas anteriormente conlleva la penalización que se establezca en la normativa correspondiente asociada al incumplimiento en la validación de la calidad de la telemedida recogido en el </w:t>
        </w:r>
        <w:r w:rsidR="00441E80" w:rsidRPr="008C0F1C">
          <w:rPr>
            <w:color w:val="000000"/>
            <w:sz w:val="22"/>
            <w:szCs w:val="22"/>
          </w:rPr>
          <w:t>P. O.</w:t>
        </w:r>
        <w:r w:rsidRPr="008C0F1C">
          <w:rPr>
            <w:color w:val="000000"/>
            <w:sz w:val="22"/>
            <w:szCs w:val="22"/>
          </w:rPr>
          <w:t xml:space="preserve"> </w:t>
        </w:r>
        <w:r w:rsidR="0091266D" w:rsidRPr="008C0F1C">
          <w:rPr>
            <w:color w:val="000000"/>
            <w:sz w:val="22"/>
            <w:szCs w:val="22"/>
          </w:rPr>
          <w:t xml:space="preserve">SENP </w:t>
        </w:r>
        <w:r w:rsidRPr="008C0F1C">
          <w:rPr>
            <w:color w:val="000000"/>
            <w:sz w:val="22"/>
            <w:szCs w:val="22"/>
          </w:rPr>
          <w:t>9 si dicho incumplimiento se produce durante tres meses consecutivos.</w:t>
        </w:r>
      </w:ins>
    </w:p>
    <w:p w14:paraId="202CD65D" w14:textId="351E53BB" w:rsidR="00A93BD6" w:rsidRPr="008C0F1C" w:rsidRDefault="00A93BD6" w:rsidP="00227792">
      <w:pPr>
        <w:jc w:val="both"/>
        <w:rPr>
          <w:rFonts w:ascii="Arial" w:hAnsi="Arial" w:cs="Arial"/>
          <w:color w:val="000000"/>
        </w:rPr>
      </w:pPr>
      <w:r w:rsidRPr="008C0F1C">
        <w:rPr>
          <w:rFonts w:ascii="Arial" w:hAnsi="Arial" w:cs="Arial"/>
          <w:color w:val="000000"/>
        </w:rPr>
        <w:t xml:space="preserve">Los </w:t>
      </w:r>
      <w:del w:id="157" w:author="Autor">
        <w:r w:rsidRPr="008C0F1C">
          <w:rPr>
            <w:rFonts w:ascii="Arial" w:hAnsi="Arial" w:cs="Arial"/>
            <w:color w:val="000000"/>
          </w:rPr>
          <w:delText>Centros de Control</w:delText>
        </w:r>
      </w:del>
      <w:ins w:id="158" w:author="Autor">
        <w:r w:rsidR="00694AE5" w:rsidRPr="008C0F1C">
          <w:rPr>
            <w:rFonts w:ascii="Arial" w:hAnsi="Arial" w:cs="Arial"/>
            <w:color w:val="000000"/>
          </w:rPr>
          <w:t>c</w:t>
        </w:r>
        <w:r w:rsidRPr="008C0F1C">
          <w:rPr>
            <w:rFonts w:ascii="Arial" w:hAnsi="Arial" w:cs="Arial"/>
            <w:color w:val="000000"/>
          </w:rPr>
          <w:t xml:space="preserve">entros de </w:t>
        </w:r>
        <w:r w:rsidR="00694AE5" w:rsidRPr="008C0F1C">
          <w:rPr>
            <w:rFonts w:ascii="Arial" w:hAnsi="Arial" w:cs="Arial"/>
            <w:color w:val="000000"/>
          </w:rPr>
          <w:t>c</w:t>
        </w:r>
        <w:r w:rsidRPr="008C0F1C">
          <w:rPr>
            <w:rFonts w:ascii="Arial" w:hAnsi="Arial" w:cs="Arial"/>
            <w:color w:val="000000"/>
          </w:rPr>
          <w:t xml:space="preserve">ontrol </w:t>
        </w:r>
        <w:r w:rsidR="00EE2C43" w:rsidRPr="008C0F1C">
          <w:rPr>
            <w:rFonts w:ascii="Arial" w:hAnsi="Arial" w:cs="Arial"/>
            <w:color w:val="000000"/>
          </w:rPr>
          <w:t>habilitados</w:t>
        </w:r>
      </w:ins>
      <w:r w:rsidR="005724A4" w:rsidRPr="008C0F1C">
        <w:rPr>
          <w:rFonts w:ascii="Arial" w:hAnsi="Arial" w:cs="Arial"/>
          <w:color w:val="000000"/>
        </w:rPr>
        <w:t xml:space="preserve"> </w:t>
      </w:r>
      <w:r w:rsidRPr="008C0F1C">
        <w:rPr>
          <w:rFonts w:ascii="Arial" w:hAnsi="Arial" w:cs="Arial"/>
          <w:color w:val="000000"/>
        </w:rPr>
        <w:t xml:space="preserve">adecuarán su operación a lo establecido en los correspondientes </w:t>
      </w:r>
      <w:del w:id="159" w:author="Autor">
        <w:r w:rsidRPr="008C0F1C">
          <w:rPr>
            <w:rFonts w:ascii="Arial" w:hAnsi="Arial" w:cs="Arial"/>
            <w:color w:val="000000"/>
          </w:rPr>
          <w:delText>Procedimientos</w:delText>
        </w:r>
      </w:del>
      <w:ins w:id="160" w:author="Autor">
        <w:r w:rsidR="00694AE5" w:rsidRPr="008C0F1C">
          <w:rPr>
            <w:rFonts w:ascii="Arial" w:hAnsi="Arial" w:cs="Arial"/>
            <w:color w:val="000000"/>
          </w:rPr>
          <w:t>p</w:t>
        </w:r>
        <w:r w:rsidRPr="008C0F1C">
          <w:rPr>
            <w:rFonts w:ascii="Arial" w:hAnsi="Arial" w:cs="Arial"/>
            <w:color w:val="000000"/>
          </w:rPr>
          <w:t>rocedimientos</w:t>
        </w:r>
      </w:ins>
      <w:r w:rsidRPr="008C0F1C">
        <w:rPr>
          <w:rFonts w:ascii="Arial" w:hAnsi="Arial" w:cs="Arial"/>
          <w:color w:val="000000"/>
        </w:rPr>
        <w:t xml:space="preserve"> de </w:t>
      </w:r>
      <w:del w:id="161" w:author="Autor">
        <w:r w:rsidRPr="008C0F1C">
          <w:rPr>
            <w:rFonts w:ascii="Arial" w:hAnsi="Arial" w:cs="Arial"/>
            <w:color w:val="000000"/>
          </w:rPr>
          <w:delText>Operación</w:delText>
        </w:r>
      </w:del>
      <w:ins w:id="162" w:author="Autor">
        <w:r w:rsidR="00351A9F" w:rsidRPr="008C0F1C">
          <w:rPr>
            <w:rFonts w:ascii="Arial" w:hAnsi="Arial" w:cs="Arial"/>
            <w:color w:val="000000"/>
          </w:rPr>
          <w:t>o</w:t>
        </w:r>
        <w:r w:rsidRPr="008C0F1C">
          <w:rPr>
            <w:rFonts w:ascii="Arial" w:hAnsi="Arial" w:cs="Arial"/>
            <w:color w:val="000000"/>
          </w:rPr>
          <w:t>peración</w:t>
        </w:r>
      </w:ins>
      <w:r w:rsidRPr="008C0F1C">
        <w:rPr>
          <w:rFonts w:ascii="Arial" w:hAnsi="Arial" w:cs="Arial"/>
          <w:color w:val="000000"/>
        </w:rPr>
        <w:t>.</w:t>
      </w:r>
    </w:p>
    <w:p w14:paraId="73287A6F" w14:textId="1E07E220" w:rsidR="00E36D7F" w:rsidRPr="008C0F1C" w:rsidRDefault="00A93BD6" w:rsidP="00227792">
      <w:pPr>
        <w:pStyle w:val="Pa12"/>
        <w:spacing w:before="280"/>
        <w:jc w:val="both"/>
        <w:outlineLvl w:val="0"/>
        <w:rPr>
          <w:color w:val="000000"/>
          <w:sz w:val="22"/>
          <w:szCs w:val="22"/>
        </w:rPr>
      </w:pPr>
      <w:r w:rsidRPr="008C0F1C">
        <w:rPr>
          <w:color w:val="000000" w:themeColor="text1"/>
          <w:sz w:val="22"/>
          <w:szCs w:val="22"/>
        </w:rPr>
        <w:t xml:space="preserve">6. </w:t>
      </w:r>
      <w:r w:rsidRPr="008C0F1C">
        <w:rPr>
          <w:i/>
          <w:iCs/>
          <w:color w:val="000000" w:themeColor="text1"/>
          <w:sz w:val="22"/>
          <w:szCs w:val="22"/>
        </w:rPr>
        <w:t>Actuaciones del operador del sistema sobre las instalaciones del sistema de producción</w:t>
      </w:r>
      <w:ins w:id="163" w:author="Autor">
        <w:r w:rsidR="00325319" w:rsidRPr="008C0F1C">
          <w:rPr>
            <w:i/>
            <w:iCs/>
            <w:color w:val="000000" w:themeColor="text1"/>
            <w:sz w:val="22"/>
            <w:szCs w:val="22"/>
          </w:rPr>
          <w:t>,</w:t>
        </w:r>
      </w:ins>
      <w:del w:id="164" w:author="Autor">
        <w:r w:rsidRPr="008C0F1C" w:rsidDel="00325319">
          <w:rPr>
            <w:i/>
            <w:iCs/>
            <w:color w:val="000000" w:themeColor="text1"/>
            <w:sz w:val="22"/>
            <w:szCs w:val="22"/>
          </w:rPr>
          <w:delText xml:space="preserve"> y</w:delText>
        </w:r>
      </w:del>
      <w:r w:rsidRPr="008C0F1C">
        <w:rPr>
          <w:i/>
          <w:iCs/>
          <w:color w:val="000000" w:themeColor="text1"/>
          <w:sz w:val="22"/>
          <w:szCs w:val="22"/>
        </w:rPr>
        <w:t xml:space="preserve"> transporte</w:t>
      </w:r>
      <w:ins w:id="165" w:author="Autor">
        <w:r w:rsidR="00325319" w:rsidRPr="008C0F1C">
          <w:rPr>
            <w:i/>
            <w:iCs/>
            <w:color w:val="000000" w:themeColor="text1"/>
            <w:sz w:val="22"/>
            <w:szCs w:val="22"/>
          </w:rPr>
          <w:t>, distribución, demanda y almacenamiento.</w:t>
        </w:r>
      </w:ins>
    </w:p>
    <w:p w14:paraId="72EDED8E" w14:textId="05F36CD1" w:rsidR="00A93BD6" w:rsidRPr="008C0F1C" w:rsidRDefault="00A93BD6" w:rsidP="00404D2A">
      <w:pPr>
        <w:pStyle w:val="Pa11"/>
        <w:spacing w:before="160"/>
        <w:ind w:firstLine="340"/>
        <w:jc w:val="both"/>
        <w:rPr>
          <w:color w:val="000000"/>
          <w:sz w:val="22"/>
          <w:szCs w:val="22"/>
        </w:rPr>
      </w:pPr>
      <w:r w:rsidRPr="008C0F1C">
        <w:rPr>
          <w:color w:val="000000"/>
          <w:sz w:val="22"/>
          <w:szCs w:val="22"/>
        </w:rPr>
        <w:t xml:space="preserve">El </w:t>
      </w:r>
      <w:del w:id="166" w:author="Autor">
        <w:r w:rsidRPr="008C0F1C">
          <w:rPr>
            <w:color w:val="000000"/>
            <w:sz w:val="22"/>
            <w:szCs w:val="22"/>
          </w:rPr>
          <w:delText>Operador</w:delText>
        </w:r>
      </w:del>
      <w:ins w:id="167"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68" w:author="Autor">
        <w:r w:rsidRPr="008C0F1C">
          <w:rPr>
            <w:color w:val="000000"/>
            <w:sz w:val="22"/>
            <w:szCs w:val="22"/>
          </w:rPr>
          <w:delText>Sistema,</w:delText>
        </w:r>
      </w:del>
      <w:ins w:id="169"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es responsable de emitir las instrucciones necesarias a las empresas de generación</w:t>
      </w:r>
      <w:ins w:id="170" w:author="Autor">
        <w:r w:rsidR="003728FA" w:rsidRPr="008C0F1C">
          <w:rPr>
            <w:color w:val="000000"/>
            <w:sz w:val="22"/>
            <w:szCs w:val="22"/>
          </w:rPr>
          <w:t>,</w:t>
        </w:r>
      </w:ins>
      <w:r w:rsidR="005C6132" w:rsidRPr="008C0F1C">
        <w:rPr>
          <w:color w:val="000000"/>
          <w:sz w:val="22"/>
          <w:szCs w:val="22"/>
        </w:rPr>
        <w:t xml:space="preserve"> </w:t>
      </w:r>
      <w:del w:id="171" w:author="Autor">
        <w:r w:rsidRPr="008C0F1C" w:rsidDel="003728FA">
          <w:rPr>
            <w:color w:val="000000"/>
            <w:sz w:val="22"/>
            <w:szCs w:val="22"/>
          </w:rPr>
          <w:delText xml:space="preserve">y </w:delText>
        </w:r>
        <w:r w:rsidRPr="008C0F1C" w:rsidDel="00DC4CBB">
          <w:rPr>
            <w:color w:val="000000"/>
            <w:sz w:val="22"/>
            <w:szCs w:val="22"/>
          </w:rPr>
          <w:delText xml:space="preserve">de </w:delText>
        </w:r>
      </w:del>
      <w:r w:rsidRPr="008C0F1C">
        <w:rPr>
          <w:color w:val="000000"/>
          <w:sz w:val="22"/>
          <w:szCs w:val="22"/>
        </w:rPr>
        <w:t>transporte</w:t>
      </w:r>
      <w:ins w:id="172" w:author="Autor">
        <w:r w:rsidR="00101A19" w:rsidRPr="008C0F1C">
          <w:rPr>
            <w:color w:val="000000"/>
            <w:sz w:val="22"/>
            <w:szCs w:val="22"/>
          </w:rPr>
          <w:t>,</w:t>
        </w:r>
      </w:ins>
      <w:del w:id="173" w:author="Autor">
        <w:r w:rsidRPr="008C0F1C" w:rsidDel="00101A19">
          <w:rPr>
            <w:color w:val="000000"/>
            <w:sz w:val="22"/>
            <w:szCs w:val="22"/>
          </w:rPr>
          <w:delText xml:space="preserve"> </w:delText>
        </w:r>
      </w:del>
      <w:ins w:id="174" w:author="Autor">
        <w:del w:id="175" w:author="Autor">
          <w:r w:rsidR="00F668B4" w:rsidRPr="008C0F1C" w:rsidDel="00101A19">
            <w:rPr>
              <w:color w:val="000000"/>
              <w:sz w:val="22"/>
              <w:szCs w:val="22"/>
            </w:rPr>
            <w:delText>y</w:delText>
          </w:r>
        </w:del>
        <w:r w:rsidR="00F668B4" w:rsidRPr="008C0F1C">
          <w:rPr>
            <w:color w:val="000000"/>
            <w:sz w:val="22"/>
            <w:szCs w:val="22"/>
          </w:rPr>
          <w:t xml:space="preserve"> distribución</w:t>
        </w:r>
        <w:r w:rsidR="00101A19" w:rsidRPr="008C0F1C">
          <w:rPr>
            <w:color w:val="000000"/>
            <w:sz w:val="22"/>
            <w:szCs w:val="22"/>
          </w:rPr>
          <w:t>, demanda y almacenamiento</w:t>
        </w:r>
        <w:r w:rsidR="00F668B4" w:rsidRPr="008C0F1C">
          <w:rPr>
            <w:color w:val="000000"/>
            <w:sz w:val="22"/>
            <w:szCs w:val="22"/>
          </w:rPr>
          <w:t xml:space="preserve"> </w:t>
        </w:r>
      </w:ins>
      <w:r w:rsidRPr="008C0F1C">
        <w:rPr>
          <w:color w:val="000000"/>
          <w:sz w:val="22"/>
          <w:szCs w:val="22"/>
        </w:rPr>
        <w:t>para la realización de las maniobras de los elementos del sistema</w:t>
      </w:r>
      <w:ins w:id="176" w:author="Autor">
        <w:r w:rsidR="00AD7AAF" w:rsidRPr="008C0F1C">
          <w:rPr>
            <w:color w:val="000000"/>
            <w:sz w:val="22"/>
            <w:szCs w:val="22"/>
          </w:rPr>
          <w:t xml:space="preserve"> eléctrico</w:t>
        </w:r>
      </w:ins>
      <w:r w:rsidRPr="008C0F1C">
        <w:rPr>
          <w:color w:val="000000"/>
          <w:sz w:val="22"/>
          <w:szCs w:val="22"/>
        </w:rPr>
        <w:t xml:space="preserve"> </w:t>
      </w:r>
      <w:del w:id="177" w:author="Autor">
        <w:r w:rsidRPr="008C0F1C" w:rsidDel="00DC4CBB">
          <w:rPr>
            <w:color w:val="000000"/>
            <w:sz w:val="22"/>
            <w:szCs w:val="22"/>
          </w:rPr>
          <w:delText>de producción</w:delText>
        </w:r>
        <w:r w:rsidRPr="008C0F1C" w:rsidDel="00F668B4">
          <w:rPr>
            <w:color w:val="000000"/>
            <w:sz w:val="22"/>
            <w:szCs w:val="22"/>
          </w:rPr>
          <w:delText xml:space="preserve"> y </w:delText>
        </w:r>
        <w:r w:rsidRPr="008C0F1C" w:rsidDel="00DC4CBB">
          <w:rPr>
            <w:color w:val="000000"/>
            <w:sz w:val="22"/>
            <w:szCs w:val="22"/>
          </w:rPr>
          <w:delText>transporte</w:delText>
        </w:r>
        <w:r w:rsidRPr="008C0F1C" w:rsidDel="00F668B4">
          <w:rPr>
            <w:color w:val="000000"/>
            <w:sz w:val="22"/>
            <w:szCs w:val="22"/>
          </w:rPr>
          <w:delText>,</w:delText>
        </w:r>
        <w:r w:rsidRPr="008C0F1C" w:rsidDel="00DC4CBB">
          <w:rPr>
            <w:color w:val="000000"/>
            <w:sz w:val="22"/>
            <w:szCs w:val="22"/>
          </w:rPr>
          <w:delText xml:space="preserve"> </w:delText>
        </w:r>
      </w:del>
      <w:r w:rsidRPr="008C0F1C">
        <w:rPr>
          <w:color w:val="000000"/>
          <w:sz w:val="22"/>
          <w:szCs w:val="22"/>
        </w:rPr>
        <w:t>incluyendo entre otras:</w:t>
      </w:r>
    </w:p>
    <w:p w14:paraId="2CBF5CE5" w14:textId="77777777" w:rsidR="00E36D7F" w:rsidRPr="008C0F1C" w:rsidRDefault="00A93BD6" w:rsidP="00227792">
      <w:pPr>
        <w:pStyle w:val="Pa14"/>
        <w:numPr>
          <w:ilvl w:val="0"/>
          <w:numId w:val="6"/>
        </w:numPr>
        <w:spacing w:before="100"/>
        <w:jc w:val="both"/>
        <w:rPr>
          <w:color w:val="000000"/>
          <w:sz w:val="22"/>
          <w:szCs w:val="22"/>
        </w:rPr>
      </w:pPr>
      <w:del w:id="178" w:author="Autor">
        <w:r w:rsidRPr="008C0F1C">
          <w:rPr>
            <w:color w:val="000000"/>
            <w:sz w:val="22"/>
            <w:szCs w:val="22"/>
          </w:rPr>
          <w:delText xml:space="preserve">● </w:delText>
        </w:r>
      </w:del>
      <w:r w:rsidRPr="008C0F1C">
        <w:rPr>
          <w:color w:val="000000"/>
          <w:sz w:val="22"/>
          <w:szCs w:val="22"/>
        </w:rPr>
        <w:t>La gestión de la topología, adecuándola a las diferentes circunstancias de la operación.</w:t>
      </w:r>
    </w:p>
    <w:p w14:paraId="445B7DDB" w14:textId="77777777" w:rsidR="00E36D7F" w:rsidRPr="008C0F1C" w:rsidRDefault="00A93BD6" w:rsidP="00227792">
      <w:pPr>
        <w:pStyle w:val="Pa6"/>
        <w:numPr>
          <w:ilvl w:val="0"/>
          <w:numId w:val="6"/>
        </w:numPr>
        <w:jc w:val="both"/>
        <w:rPr>
          <w:ins w:id="179" w:author="Autor"/>
          <w:color w:val="000000"/>
          <w:sz w:val="22"/>
          <w:szCs w:val="22"/>
        </w:rPr>
      </w:pPr>
      <w:del w:id="180" w:author="Autor">
        <w:r w:rsidRPr="008C0F1C">
          <w:rPr>
            <w:color w:val="000000"/>
            <w:sz w:val="22"/>
            <w:szCs w:val="22"/>
          </w:rPr>
          <w:delText xml:space="preserve">● </w:delText>
        </w:r>
      </w:del>
      <w:r w:rsidRPr="008C0F1C">
        <w:rPr>
          <w:color w:val="000000"/>
          <w:sz w:val="22"/>
          <w:szCs w:val="22"/>
        </w:rPr>
        <w:t xml:space="preserve">La gestión de los elementos de control de </w:t>
      </w:r>
      <w:r w:rsidR="00264634" w:rsidRPr="008C0F1C">
        <w:rPr>
          <w:color w:val="000000"/>
          <w:sz w:val="22"/>
          <w:szCs w:val="22"/>
        </w:rPr>
        <w:t>tensión disponibles</w:t>
      </w:r>
      <w:r w:rsidRPr="008C0F1C">
        <w:rPr>
          <w:color w:val="000000"/>
          <w:sz w:val="22"/>
          <w:szCs w:val="22"/>
        </w:rPr>
        <w:t xml:space="preserve">, en particular, la generación y absorción de potencia reactiva por las </w:t>
      </w:r>
      <w:del w:id="181" w:author="Autor">
        <w:r w:rsidRPr="008C0F1C">
          <w:rPr>
            <w:color w:val="000000"/>
            <w:sz w:val="22"/>
            <w:szCs w:val="22"/>
          </w:rPr>
          <w:delText>unidades</w:delText>
        </w:r>
      </w:del>
      <w:ins w:id="182" w:author="Autor">
        <w:r w:rsidR="00D921DB" w:rsidRPr="008C0F1C">
          <w:rPr>
            <w:color w:val="000000"/>
            <w:sz w:val="22"/>
            <w:szCs w:val="22"/>
          </w:rPr>
          <w:t>instalaciones</w:t>
        </w:r>
      </w:ins>
      <w:r w:rsidR="00D921DB" w:rsidRPr="008C0F1C">
        <w:rPr>
          <w:color w:val="000000"/>
          <w:sz w:val="22"/>
          <w:szCs w:val="22"/>
        </w:rPr>
        <w:t xml:space="preserve"> </w:t>
      </w:r>
      <w:r w:rsidRPr="008C0F1C">
        <w:rPr>
          <w:color w:val="000000"/>
          <w:sz w:val="22"/>
          <w:szCs w:val="22"/>
        </w:rPr>
        <w:t xml:space="preserve">de </w:t>
      </w:r>
      <w:del w:id="183" w:author="Autor">
        <w:r w:rsidRPr="008C0F1C">
          <w:rPr>
            <w:color w:val="000000"/>
            <w:sz w:val="22"/>
            <w:szCs w:val="22"/>
          </w:rPr>
          <w:delText>generación</w:delText>
        </w:r>
      </w:del>
      <w:ins w:id="184" w:author="Autor">
        <w:r w:rsidR="00D921DB" w:rsidRPr="008C0F1C">
          <w:rPr>
            <w:color w:val="000000"/>
            <w:sz w:val="22"/>
            <w:szCs w:val="22"/>
          </w:rPr>
          <w:t>producción</w:t>
        </w:r>
      </w:ins>
      <w:r w:rsidRPr="008C0F1C">
        <w:rPr>
          <w:color w:val="000000"/>
          <w:sz w:val="22"/>
          <w:szCs w:val="22"/>
        </w:rPr>
        <w:t>, el uso de reactancias y de baterías de condensadores y de los reguladores de los transformadores.</w:t>
      </w:r>
    </w:p>
    <w:p w14:paraId="04F80B09" w14:textId="2B294CA7" w:rsidR="00BE2CA5" w:rsidRPr="008C0F1C" w:rsidRDefault="00BE2CA5" w:rsidP="00BE2CA5">
      <w:pPr>
        <w:pStyle w:val="Pa6"/>
        <w:numPr>
          <w:ilvl w:val="0"/>
          <w:numId w:val="6"/>
        </w:numPr>
        <w:jc w:val="both"/>
        <w:rPr>
          <w:sz w:val="22"/>
          <w:szCs w:val="22"/>
        </w:rPr>
      </w:pPr>
      <w:ins w:id="185" w:author="Autor">
        <w:r w:rsidRPr="008C0F1C">
          <w:rPr>
            <w:sz w:val="22"/>
            <w:szCs w:val="22"/>
          </w:rPr>
          <w:t>La gestión de las capacidades técnicas exigidas a las instalaciones de producción</w:t>
        </w:r>
        <w:r w:rsidR="00E61D42" w:rsidRPr="008C0F1C">
          <w:rPr>
            <w:sz w:val="22"/>
            <w:szCs w:val="22"/>
          </w:rPr>
          <w:t xml:space="preserve"> y de las capacidades técnicas exigidas a las instalaciones de demanda y almacenamiento según se desarrolle normativamente</w:t>
        </w:r>
        <w:r w:rsidRPr="008C0F1C">
          <w:rPr>
            <w:sz w:val="22"/>
            <w:szCs w:val="22"/>
          </w:rPr>
          <w:t>.</w:t>
        </w:r>
      </w:ins>
    </w:p>
    <w:p w14:paraId="3ACC0EE5" w14:textId="6F2DCD7F" w:rsidR="00E36D7F" w:rsidRPr="008C0F1C" w:rsidRDefault="00A93BD6" w:rsidP="00227792">
      <w:pPr>
        <w:pStyle w:val="Pa6"/>
        <w:numPr>
          <w:ilvl w:val="0"/>
          <w:numId w:val="6"/>
        </w:numPr>
        <w:jc w:val="both"/>
        <w:rPr>
          <w:color w:val="000000"/>
          <w:sz w:val="22"/>
          <w:szCs w:val="22"/>
        </w:rPr>
      </w:pPr>
      <w:del w:id="186" w:author="Autor">
        <w:r w:rsidRPr="008C0F1C" w:rsidDel="00A93BD6">
          <w:rPr>
            <w:color w:val="000000" w:themeColor="text1"/>
            <w:sz w:val="22"/>
            <w:szCs w:val="22"/>
          </w:rPr>
          <w:delText xml:space="preserve">● </w:delText>
        </w:r>
      </w:del>
      <w:r w:rsidRPr="008C0F1C">
        <w:rPr>
          <w:color w:val="000000" w:themeColor="text1"/>
          <w:sz w:val="22"/>
          <w:szCs w:val="22"/>
        </w:rPr>
        <w:t>La aprobación y supervisión, en su caso, de los planes de trabajo en las instalaciones, ya sea</w:t>
      </w:r>
      <w:ins w:id="187" w:author="Autor">
        <w:r w:rsidR="00587F03" w:rsidRPr="008C0F1C">
          <w:rPr>
            <w:color w:val="000000" w:themeColor="text1"/>
            <w:sz w:val="22"/>
            <w:szCs w:val="22"/>
          </w:rPr>
          <w:t>n</w:t>
        </w:r>
      </w:ins>
      <w:r w:rsidRPr="008C0F1C">
        <w:rPr>
          <w:color w:val="000000" w:themeColor="text1"/>
          <w:sz w:val="22"/>
          <w:szCs w:val="22"/>
        </w:rPr>
        <w:t xml:space="preserve"> programados o sobrevenidos, en los distintos ámbitos temporales, tanto por motivos de mantenimiento preventivo como correctivo.</w:t>
      </w:r>
    </w:p>
    <w:p w14:paraId="41642AA1" w14:textId="20E5DFD3" w:rsidR="00E36D7F" w:rsidRPr="008C0F1C" w:rsidRDefault="00A93BD6" w:rsidP="00227792">
      <w:pPr>
        <w:pStyle w:val="Pa6"/>
        <w:numPr>
          <w:ilvl w:val="0"/>
          <w:numId w:val="6"/>
        </w:numPr>
        <w:jc w:val="both"/>
        <w:rPr>
          <w:ins w:id="188" w:author="Autor"/>
          <w:color w:val="000000" w:themeColor="text1"/>
          <w:sz w:val="22"/>
          <w:szCs w:val="22"/>
        </w:rPr>
      </w:pPr>
      <w:del w:id="189" w:author="Autor">
        <w:r w:rsidRPr="008C0F1C" w:rsidDel="00A93BD6">
          <w:rPr>
            <w:color w:val="000000" w:themeColor="text1"/>
            <w:sz w:val="22"/>
            <w:szCs w:val="22"/>
          </w:rPr>
          <w:delText xml:space="preserve">● </w:delText>
        </w:r>
      </w:del>
      <w:r w:rsidRPr="008C0F1C">
        <w:rPr>
          <w:color w:val="000000" w:themeColor="text1"/>
          <w:sz w:val="22"/>
          <w:szCs w:val="22"/>
        </w:rPr>
        <w:t>La aprobación y supervisión de los planes necesarios para la puesta en servicio de nuevas instalaciones.</w:t>
      </w:r>
    </w:p>
    <w:p w14:paraId="2DC8647D" w14:textId="4B317234" w:rsidR="003936E8" w:rsidRPr="008C0F1C" w:rsidRDefault="003936E8">
      <w:pPr>
        <w:pStyle w:val="Pa6"/>
        <w:numPr>
          <w:ilvl w:val="0"/>
          <w:numId w:val="6"/>
        </w:numPr>
        <w:jc w:val="both"/>
        <w:rPr>
          <w:ins w:id="190" w:author="Autor"/>
          <w:color w:val="000000" w:themeColor="text1"/>
          <w:sz w:val="22"/>
          <w:szCs w:val="22"/>
        </w:rPr>
      </w:pPr>
      <w:ins w:id="191" w:author="Autor">
        <w:r w:rsidRPr="008C0F1C">
          <w:rPr>
            <w:color w:val="000000" w:themeColor="text1"/>
            <w:sz w:val="22"/>
            <w:szCs w:val="22"/>
          </w:rPr>
          <w:t xml:space="preserve">La emisión de las </w:t>
        </w:r>
        <w:r w:rsidR="00587F03" w:rsidRPr="008C0F1C">
          <w:rPr>
            <w:color w:val="000000" w:themeColor="text1"/>
            <w:sz w:val="22"/>
            <w:szCs w:val="22"/>
          </w:rPr>
          <w:t>ó</w:t>
        </w:r>
        <w:del w:id="192" w:author="Autor">
          <w:r w:rsidRPr="008C0F1C" w:rsidDel="00587F03">
            <w:rPr>
              <w:color w:val="000000" w:themeColor="text1"/>
              <w:sz w:val="22"/>
              <w:szCs w:val="22"/>
            </w:rPr>
            <w:delText>o</w:delText>
          </w:r>
        </w:del>
        <w:r w:rsidRPr="008C0F1C">
          <w:rPr>
            <w:color w:val="000000" w:themeColor="text1"/>
            <w:sz w:val="22"/>
            <w:szCs w:val="22"/>
          </w:rPr>
          <w:t xml:space="preserve">rdenes a los proveedores del servicio de interrumpibilidad. </w:t>
        </w:r>
      </w:ins>
    </w:p>
    <w:p w14:paraId="18D03397" w14:textId="77777777" w:rsidR="00471B00" w:rsidRPr="008C0F1C" w:rsidRDefault="00471B00" w:rsidP="00C91F07">
      <w:pPr>
        <w:rPr>
          <w:rFonts w:ascii="Arial" w:hAnsi="Arial" w:cs="Arial"/>
        </w:rPr>
      </w:pPr>
    </w:p>
    <w:p w14:paraId="3AC4283F" w14:textId="5D11BB55" w:rsidR="00A93BD6" w:rsidRPr="008C0F1C" w:rsidRDefault="00A93BD6" w:rsidP="00404D2A">
      <w:pPr>
        <w:pStyle w:val="Pa11"/>
        <w:spacing w:before="160"/>
        <w:ind w:firstLine="340"/>
        <w:jc w:val="both"/>
        <w:rPr>
          <w:color w:val="000000"/>
          <w:sz w:val="22"/>
          <w:szCs w:val="22"/>
        </w:rPr>
      </w:pPr>
      <w:r w:rsidRPr="008C0F1C">
        <w:rPr>
          <w:color w:val="000000"/>
          <w:sz w:val="22"/>
          <w:szCs w:val="22"/>
        </w:rPr>
        <w:t xml:space="preserve">Las instrucciones emitidas a los diferentes </w:t>
      </w:r>
      <w:del w:id="193" w:author="Autor">
        <w:r w:rsidRPr="008C0F1C" w:rsidDel="00EA4992">
          <w:rPr>
            <w:color w:val="000000"/>
            <w:sz w:val="22"/>
            <w:szCs w:val="22"/>
          </w:rPr>
          <w:delText xml:space="preserve">agentes </w:delText>
        </w:r>
      </w:del>
      <w:ins w:id="194" w:author="Autor">
        <w:r w:rsidR="00EA4992" w:rsidRPr="008C0F1C">
          <w:rPr>
            <w:color w:val="000000"/>
            <w:sz w:val="22"/>
            <w:szCs w:val="22"/>
          </w:rPr>
          <w:t xml:space="preserve">sujetos </w:t>
        </w:r>
      </w:ins>
      <w:r w:rsidRPr="008C0F1C">
        <w:rPr>
          <w:color w:val="000000"/>
          <w:sz w:val="22"/>
          <w:szCs w:val="22"/>
        </w:rPr>
        <w:t>deberán quedar debidamente registradas en equipos previstos a tal efecto.</w:t>
      </w:r>
    </w:p>
    <w:p w14:paraId="1248D6DA" w14:textId="77777777" w:rsidR="00E36D7F" w:rsidRPr="008C0F1C" w:rsidRDefault="00A93BD6" w:rsidP="00227792">
      <w:pPr>
        <w:pStyle w:val="Pa12"/>
        <w:spacing w:before="280"/>
        <w:jc w:val="both"/>
        <w:outlineLvl w:val="0"/>
        <w:rPr>
          <w:color w:val="000000"/>
          <w:sz w:val="22"/>
          <w:szCs w:val="22"/>
        </w:rPr>
      </w:pPr>
      <w:r w:rsidRPr="008C0F1C">
        <w:rPr>
          <w:color w:val="000000"/>
          <w:sz w:val="22"/>
          <w:szCs w:val="22"/>
        </w:rPr>
        <w:t xml:space="preserve">7. </w:t>
      </w:r>
      <w:r w:rsidRPr="008C0F1C">
        <w:rPr>
          <w:i/>
          <w:iCs/>
          <w:color w:val="000000"/>
          <w:sz w:val="22"/>
          <w:szCs w:val="22"/>
        </w:rPr>
        <w:t>Operación de los sistemas</w:t>
      </w:r>
    </w:p>
    <w:p w14:paraId="3BD8CC1B" w14:textId="1109DE02" w:rsidR="00657E00" w:rsidRPr="008C0F1C" w:rsidRDefault="00C12AAD" w:rsidP="00657E00">
      <w:pPr>
        <w:pStyle w:val="Pa14"/>
        <w:spacing w:before="100"/>
        <w:ind w:firstLine="340"/>
        <w:jc w:val="both"/>
        <w:rPr>
          <w:ins w:id="195" w:author="Autor"/>
          <w:color w:val="000000"/>
          <w:sz w:val="22"/>
          <w:szCs w:val="22"/>
        </w:rPr>
      </w:pPr>
      <w:ins w:id="196" w:author="Autor">
        <w:r w:rsidRPr="008C0F1C">
          <w:rPr>
            <w:color w:val="000000"/>
            <w:sz w:val="22"/>
            <w:szCs w:val="22"/>
          </w:rPr>
          <w:t xml:space="preserve">Los criterios de funcionamiento y seguridad serán los contemplados en el </w:t>
        </w:r>
        <w:del w:id="197" w:author="Autor">
          <w:r w:rsidRPr="008C0F1C" w:rsidDel="00441E80">
            <w:rPr>
              <w:color w:val="000000"/>
              <w:sz w:val="22"/>
              <w:szCs w:val="22"/>
            </w:rPr>
            <w:delText>P</w:delText>
          </w:r>
          <w:r w:rsidR="00264634" w:rsidRPr="008C0F1C" w:rsidDel="00441E80">
            <w:rPr>
              <w:color w:val="000000"/>
              <w:sz w:val="22"/>
              <w:szCs w:val="22"/>
            </w:rPr>
            <w:delText>O</w:delText>
          </w:r>
        </w:del>
        <w:r w:rsidR="00441E80" w:rsidRPr="008C0F1C">
          <w:rPr>
            <w:color w:val="000000"/>
            <w:sz w:val="22"/>
            <w:szCs w:val="22"/>
          </w:rPr>
          <w:t>P. O.</w:t>
        </w:r>
        <w:r w:rsidR="00264634" w:rsidRPr="008C0F1C">
          <w:rPr>
            <w:color w:val="000000"/>
            <w:sz w:val="22"/>
            <w:szCs w:val="22"/>
          </w:rPr>
          <w:t xml:space="preserve"> </w:t>
        </w:r>
        <w:r w:rsidRPr="008C0F1C">
          <w:rPr>
            <w:color w:val="000000"/>
            <w:sz w:val="22"/>
            <w:szCs w:val="22"/>
          </w:rPr>
          <w:t>SENP</w:t>
        </w:r>
        <w:r w:rsidR="00264634" w:rsidRPr="008C0F1C">
          <w:rPr>
            <w:color w:val="000000"/>
            <w:sz w:val="22"/>
            <w:szCs w:val="22"/>
          </w:rPr>
          <w:t xml:space="preserve"> 1.</w:t>
        </w:r>
        <w:r w:rsidR="00657E00" w:rsidRPr="008C0F1C">
          <w:rPr>
            <w:color w:val="000000"/>
            <w:sz w:val="22"/>
            <w:szCs w:val="22"/>
          </w:rPr>
          <w:t xml:space="preserve"> </w:t>
        </w:r>
        <w:r w:rsidR="00741455" w:rsidRPr="008C0F1C">
          <w:rPr>
            <w:color w:val="000000"/>
            <w:sz w:val="22"/>
            <w:szCs w:val="22"/>
          </w:rPr>
          <w:t>Para</w:t>
        </w:r>
        <w:r w:rsidR="00657E00" w:rsidRPr="008C0F1C">
          <w:rPr>
            <w:color w:val="000000"/>
            <w:sz w:val="22"/>
            <w:szCs w:val="22"/>
          </w:rPr>
          <w:t xml:space="preserve"> la evaluación de</w:t>
        </w:r>
        <w:r w:rsidR="00653972" w:rsidRPr="008C0F1C">
          <w:rPr>
            <w:color w:val="000000"/>
            <w:sz w:val="22"/>
            <w:szCs w:val="22"/>
          </w:rPr>
          <w:t>l</w:t>
        </w:r>
        <w:r w:rsidR="00657E00" w:rsidRPr="008C0F1C">
          <w:rPr>
            <w:color w:val="000000"/>
            <w:sz w:val="22"/>
            <w:szCs w:val="22"/>
          </w:rPr>
          <w:t xml:space="preserve"> riesgo de cada contingencia se prestará especial atención a las circunstancias que puedan incrementar la probabilidad de ocurrencia de la contingencia analizada.</w:t>
        </w:r>
        <w:r w:rsidR="004D336C" w:rsidRPr="008C0F1C">
          <w:rPr>
            <w:color w:val="000000"/>
            <w:sz w:val="22"/>
            <w:szCs w:val="22"/>
          </w:rPr>
          <w:t xml:space="preserve"> </w:t>
        </w:r>
        <w:r w:rsidR="00657E00" w:rsidRPr="008C0F1C">
          <w:rPr>
            <w:color w:val="000000"/>
            <w:sz w:val="22"/>
            <w:szCs w:val="22"/>
          </w:rPr>
          <w:t>Se tendrán en cuenta así, entre otras circunstancias, las siguientes:</w:t>
        </w:r>
      </w:ins>
    </w:p>
    <w:p w14:paraId="071AEA59" w14:textId="77777777" w:rsidR="00657E00" w:rsidRPr="008C0F1C" w:rsidRDefault="00657E00" w:rsidP="00657E00">
      <w:pPr>
        <w:pStyle w:val="Pa14"/>
        <w:spacing w:before="100"/>
        <w:ind w:firstLine="340"/>
        <w:jc w:val="both"/>
        <w:rPr>
          <w:ins w:id="198" w:author="Autor"/>
          <w:color w:val="000000"/>
          <w:sz w:val="22"/>
          <w:szCs w:val="22"/>
        </w:rPr>
      </w:pPr>
      <w:ins w:id="199" w:author="Autor">
        <w:r w:rsidRPr="008C0F1C">
          <w:rPr>
            <w:color w:val="000000"/>
            <w:sz w:val="22"/>
            <w:szCs w:val="22"/>
          </w:rPr>
          <w:lastRenderedPageBreak/>
          <w:t>● Condiciones climatológicas adversas (tormentas, viento, nieve, etc.).</w:t>
        </w:r>
      </w:ins>
    </w:p>
    <w:p w14:paraId="2E9D1733" w14:textId="77777777" w:rsidR="00657E00" w:rsidRPr="008C0F1C" w:rsidRDefault="00657E00" w:rsidP="00657E00">
      <w:pPr>
        <w:pStyle w:val="Pa14"/>
        <w:spacing w:before="100"/>
        <w:ind w:firstLine="340"/>
        <w:jc w:val="both"/>
        <w:rPr>
          <w:ins w:id="200" w:author="Autor"/>
          <w:color w:val="000000"/>
          <w:sz w:val="22"/>
          <w:szCs w:val="22"/>
        </w:rPr>
      </w:pPr>
      <w:ins w:id="201" w:author="Autor">
        <w:r w:rsidRPr="008C0F1C">
          <w:rPr>
            <w:color w:val="000000"/>
            <w:sz w:val="22"/>
            <w:szCs w:val="22"/>
          </w:rPr>
          <w:t>● Riesgo de incendios que puedan afectar a las instalaciones.</w:t>
        </w:r>
      </w:ins>
    </w:p>
    <w:p w14:paraId="5B8FC236" w14:textId="77777777" w:rsidR="00657E00" w:rsidRPr="008C0F1C" w:rsidRDefault="00657E00" w:rsidP="00657E00">
      <w:pPr>
        <w:pStyle w:val="Pa14"/>
        <w:spacing w:before="100"/>
        <w:ind w:firstLine="340"/>
        <w:jc w:val="both"/>
        <w:rPr>
          <w:ins w:id="202" w:author="Autor"/>
          <w:color w:val="000000"/>
          <w:sz w:val="22"/>
          <w:szCs w:val="22"/>
        </w:rPr>
      </w:pPr>
      <w:ins w:id="203" w:author="Autor">
        <w:r w:rsidRPr="008C0F1C">
          <w:rPr>
            <w:color w:val="000000"/>
            <w:sz w:val="22"/>
            <w:szCs w:val="22"/>
          </w:rPr>
          <w:t>● Problemas identificados en equipos de las instalaciones.</w:t>
        </w:r>
      </w:ins>
    </w:p>
    <w:p w14:paraId="0F671422" w14:textId="669368DD" w:rsidR="00C12AAD" w:rsidRPr="008C0F1C" w:rsidRDefault="00657E00" w:rsidP="00657E00">
      <w:pPr>
        <w:pStyle w:val="Pa14"/>
        <w:spacing w:before="100"/>
        <w:ind w:firstLine="340"/>
        <w:jc w:val="both"/>
        <w:rPr>
          <w:ins w:id="204" w:author="Autor"/>
          <w:color w:val="000000"/>
          <w:sz w:val="22"/>
          <w:szCs w:val="22"/>
        </w:rPr>
      </w:pPr>
      <w:ins w:id="205" w:author="Autor">
        <w:r w:rsidRPr="008C0F1C">
          <w:rPr>
            <w:color w:val="000000"/>
            <w:sz w:val="22"/>
            <w:szCs w:val="22"/>
          </w:rPr>
          <w:t>● Alerta especial frente a sabotajes.</w:t>
        </w:r>
      </w:ins>
    </w:p>
    <w:p w14:paraId="402AD45B" w14:textId="77777777" w:rsidR="00FA269C" w:rsidRPr="008C0F1C" w:rsidRDefault="00FA269C" w:rsidP="00C91F07">
      <w:pPr>
        <w:rPr>
          <w:ins w:id="206" w:author="Autor"/>
          <w:rFonts w:ascii="Arial" w:hAnsi="Arial" w:cs="Arial"/>
        </w:rPr>
      </w:pPr>
    </w:p>
    <w:p w14:paraId="007C12E7"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07" w:author="Autor"/>
          <w:rFonts w:ascii="Arial" w:hAnsi="Arial" w:cs="Arial"/>
          <w:vanish/>
          <w:color w:val="000000"/>
        </w:rPr>
      </w:pPr>
    </w:p>
    <w:p w14:paraId="32EDE463"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08" w:author="Autor"/>
          <w:rFonts w:ascii="Arial" w:hAnsi="Arial" w:cs="Arial"/>
          <w:vanish/>
          <w:color w:val="000000"/>
        </w:rPr>
      </w:pPr>
    </w:p>
    <w:p w14:paraId="6B5F73D8"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09" w:author="Autor"/>
          <w:rFonts w:ascii="Arial" w:hAnsi="Arial" w:cs="Arial"/>
          <w:vanish/>
          <w:color w:val="000000"/>
        </w:rPr>
      </w:pPr>
    </w:p>
    <w:p w14:paraId="47EC0E8E"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10" w:author="Autor"/>
          <w:rFonts w:ascii="Arial" w:hAnsi="Arial" w:cs="Arial"/>
          <w:vanish/>
          <w:color w:val="000000"/>
        </w:rPr>
      </w:pPr>
    </w:p>
    <w:p w14:paraId="45F7412A"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11" w:author="Autor"/>
          <w:rFonts w:ascii="Arial" w:hAnsi="Arial" w:cs="Arial"/>
          <w:vanish/>
          <w:color w:val="000000"/>
        </w:rPr>
      </w:pPr>
    </w:p>
    <w:p w14:paraId="398BD175"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12" w:author="Autor"/>
          <w:rFonts w:ascii="Arial" w:hAnsi="Arial" w:cs="Arial"/>
          <w:vanish/>
          <w:color w:val="000000"/>
        </w:rPr>
      </w:pPr>
    </w:p>
    <w:p w14:paraId="43EF503E"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13" w:author="Autor"/>
          <w:rFonts w:ascii="Arial" w:hAnsi="Arial" w:cs="Arial"/>
          <w:vanish/>
          <w:color w:val="000000"/>
        </w:rPr>
      </w:pPr>
    </w:p>
    <w:p w14:paraId="4EE63317" w14:textId="77777777" w:rsidR="009A33E6" w:rsidRPr="008C0F1C" w:rsidRDefault="00A93BD6" w:rsidP="00227792">
      <w:pPr>
        <w:pStyle w:val="Pa14"/>
        <w:numPr>
          <w:ilvl w:val="1"/>
          <w:numId w:val="7"/>
        </w:numPr>
        <w:spacing w:before="100"/>
        <w:jc w:val="both"/>
        <w:rPr>
          <w:color w:val="000000"/>
          <w:sz w:val="22"/>
          <w:szCs w:val="22"/>
        </w:rPr>
      </w:pPr>
      <w:r w:rsidRPr="008C0F1C">
        <w:rPr>
          <w:color w:val="000000"/>
          <w:sz w:val="22"/>
          <w:szCs w:val="22"/>
        </w:rPr>
        <w:t>Operación en estado normal.</w:t>
      </w:r>
    </w:p>
    <w:p w14:paraId="7042C7A7" w14:textId="284D8C3F"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En esta situación, la operación de cada </w:t>
      </w:r>
      <w:del w:id="214" w:author="Autor">
        <w:r w:rsidRPr="008C0F1C">
          <w:rPr>
            <w:color w:val="000000"/>
            <w:sz w:val="22"/>
            <w:szCs w:val="22"/>
          </w:rPr>
          <w:delText>Sistema</w:delText>
        </w:r>
      </w:del>
      <w:ins w:id="215" w:author="Autor">
        <w:r w:rsidR="00753145" w:rsidRPr="008C0F1C">
          <w:rPr>
            <w:color w:val="000000"/>
            <w:sz w:val="22"/>
            <w:szCs w:val="22"/>
          </w:rPr>
          <w:t>sistema</w:t>
        </w:r>
      </w:ins>
      <w:r w:rsidR="00753145" w:rsidRPr="008C0F1C">
        <w:rPr>
          <w:color w:val="000000"/>
          <w:sz w:val="22"/>
          <w:szCs w:val="22"/>
        </w:rPr>
        <w:t xml:space="preserve"> </w:t>
      </w:r>
      <w:r w:rsidRPr="008C0F1C">
        <w:rPr>
          <w:color w:val="000000"/>
          <w:sz w:val="22"/>
          <w:szCs w:val="22"/>
        </w:rPr>
        <w:t>debe estar dirigida a mantenerlo en un punto de funcionamiento que garantice</w:t>
      </w:r>
      <w:del w:id="216" w:author="Autor">
        <w:r w:rsidRPr="008C0F1C">
          <w:rPr>
            <w:color w:val="000000"/>
            <w:sz w:val="22"/>
            <w:szCs w:val="22"/>
          </w:rPr>
          <w:delText>:</w:delText>
        </w:r>
      </w:del>
      <w:ins w:id="217" w:author="Autor">
        <w:r w:rsidR="00C12AAD" w:rsidRPr="008C0F1C">
          <w:rPr>
            <w:color w:val="000000"/>
            <w:sz w:val="22"/>
            <w:szCs w:val="22"/>
          </w:rPr>
          <w:t xml:space="preserve"> que todas las variables de control que caracterizan el sistema se encuentra</w:t>
        </w:r>
        <w:r w:rsidR="00371AEE" w:rsidRPr="008C0F1C">
          <w:rPr>
            <w:color w:val="000000"/>
            <w:sz w:val="22"/>
            <w:szCs w:val="22"/>
          </w:rPr>
          <w:t>n</w:t>
        </w:r>
        <w:r w:rsidR="00C12AAD" w:rsidRPr="008C0F1C">
          <w:rPr>
            <w:color w:val="000000"/>
            <w:sz w:val="22"/>
            <w:szCs w:val="22"/>
          </w:rPr>
          <w:t xml:space="preserve"> dentro de los márgenes de funcionamiento normal establecidos en el </w:t>
        </w:r>
        <w:del w:id="218" w:author="Autor">
          <w:r w:rsidR="00C12AAD" w:rsidRPr="008C0F1C" w:rsidDel="00441E80">
            <w:rPr>
              <w:color w:val="000000"/>
              <w:sz w:val="22"/>
              <w:szCs w:val="22"/>
            </w:rPr>
            <w:delText>PO</w:delText>
          </w:r>
        </w:del>
        <w:r w:rsidR="00441E80" w:rsidRPr="008C0F1C">
          <w:rPr>
            <w:color w:val="000000"/>
            <w:sz w:val="22"/>
            <w:szCs w:val="22"/>
          </w:rPr>
          <w:t>P. O.</w:t>
        </w:r>
        <w:r w:rsidR="00264634" w:rsidRPr="008C0F1C">
          <w:rPr>
            <w:color w:val="000000"/>
            <w:sz w:val="22"/>
            <w:szCs w:val="22"/>
          </w:rPr>
          <w:t xml:space="preserve"> SENP</w:t>
        </w:r>
        <w:r w:rsidR="00C12AAD" w:rsidRPr="008C0F1C">
          <w:rPr>
            <w:color w:val="000000"/>
            <w:sz w:val="22"/>
            <w:szCs w:val="22"/>
          </w:rPr>
          <w:t xml:space="preserve"> 1</w:t>
        </w:r>
        <w:del w:id="219" w:author="Autor">
          <w:r w:rsidR="009A3395" w:rsidRPr="008C0F1C" w:rsidDel="00A71689">
            <w:rPr>
              <w:color w:val="000000"/>
              <w:sz w:val="22"/>
              <w:szCs w:val="22"/>
            </w:rPr>
            <w:delText xml:space="preserve"> y particularmente</w:delText>
          </w:r>
        </w:del>
        <w:r w:rsidR="00C12AAD" w:rsidRPr="008C0F1C">
          <w:rPr>
            <w:color w:val="000000"/>
            <w:sz w:val="22"/>
            <w:szCs w:val="22"/>
          </w:rPr>
          <w:t xml:space="preserve">: </w:t>
        </w:r>
      </w:ins>
    </w:p>
    <w:p w14:paraId="4CF24AC0" w14:textId="008139A0" w:rsidR="00A93BD6" w:rsidRPr="008C0F1C" w:rsidDel="00A71689" w:rsidRDefault="00A93BD6" w:rsidP="00404D2A">
      <w:pPr>
        <w:pStyle w:val="Pa14"/>
        <w:spacing w:before="100"/>
        <w:ind w:firstLine="340"/>
        <w:jc w:val="both"/>
        <w:rPr>
          <w:del w:id="220" w:author="Autor"/>
          <w:color w:val="000000"/>
          <w:sz w:val="22"/>
          <w:szCs w:val="22"/>
        </w:rPr>
      </w:pPr>
      <w:del w:id="221" w:author="Autor">
        <w:r w:rsidRPr="008C0F1C" w:rsidDel="00A71689">
          <w:rPr>
            <w:color w:val="000000"/>
            <w:sz w:val="22"/>
            <w:szCs w:val="22"/>
          </w:rPr>
          <w:delText>● El mantenimiento de la frecuencia dentro de la banda establecida.</w:delText>
        </w:r>
      </w:del>
    </w:p>
    <w:p w14:paraId="462CAE3F" w14:textId="0F59B7D2" w:rsidR="00FB52C9" w:rsidRPr="008C0F1C" w:rsidRDefault="00A93BD6" w:rsidP="00800AD7">
      <w:pPr>
        <w:rPr>
          <w:rFonts w:ascii="Arial" w:hAnsi="Arial" w:cs="Arial"/>
        </w:rPr>
      </w:pPr>
      <w:del w:id="222" w:author="Autor">
        <w:r w:rsidRPr="008C0F1C" w:rsidDel="00A71689">
          <w:rPr>
            <w:rFonts w:ascii="Arial" w:hAnsi="Arial" w:cs="Arial"/>
            <w:color w:val="000000"/>
          </w:rPr>
          <w:delText xml:space="preserve">● Los márgenes de seguridad, </w:delText>
        </w:r>
      </w:del>
      <w:ins w:id="223" w:author="Autor">
        <w:del w:id="224" w:author="Autor">
          <w:r w:rsidR="00751219" w:rsidRPr="008C0F1C" w:rsidDel="00A71689">
            <w:rPr>
              <w:rFonts w:ascii="Arial" w:hAnsi="Arial" w:cs="Arial"/>
              <w:color w:val="000000"/>
            </w:rPr>
            <w:delText xml:space="preserve">mediante la gestión de los elementos de control de tensión disponibles </w:delText>
          </w:r>
        </w:del>
      </w:ins>
      <w:del w:id="225" w:author="Autor">
        <w:r w:rsidRPr="008C0F1C" w:rsidDel="00A71689">
          <w:rPr>
            <w:rFonts w:ascii="Arial" w:hAnsi="Arial" w:cs="Arial"/>
            <w:color w:val="000000"/>
          </w:rPr>
          <w:delText>mediante la aplicación de los planes de control de tensión y la adopción de las medidas preventivas pertinentes derivadas de los análisis de seguridad realizados.</w:delText>
        </w:r>
      </w:del>
    </w:p>
    <w:p w14:paraId="2AC82C5A"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t xml:space="preserve">Si un agente considera necesario realizar una determinada maniobra, deberá proponerla previamente al </w:t>
      </w:r>
      <w:del w:id="226" w:author="Autor">
        <w:r w:rsidRPr="008C0F1C">
          <w:rPr>
            <w:color w:val="000000"/>
            <w:sz w:val="22"/>
            <w:szCs w:val="22"/>
          </w:rPr>
          <w:delText>Operador</w:delText>
        </w:r>
      </w:del>
      <w:ins w:id="227"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228" w:author="Autor">
        <w:r w:rsidRPr="008C0F1C">
          <w:rPr>
            <w:color w:val="000000"/>
            <w:sz w:val="22"/>
            <w:szCs w:val="22"/>
          </w:rPr>
          <w:delText>Sistema</w:delText>
        </w:r>
      </w:del>
      <w:ins w:id="229"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quien, una vez analizada, dará su conformidad si fuera procedente.</w:t>
      </w:r>
    </w:p>
    <w:p w14:paraId="5C5A49B1" w14:textId="758FC558" w:rsidR="00A93BD6" w:rsidRPr="008C0F1C" w:rsidRDefault="00A93BD6" w:rsidP="00404D2A">
      <w:pPr>
        <w:pStyle w:val="Pa6"/>
        <w:ind w:firstLine="340"/>
        <w:jc w:val="both"/>
        <w:rPr>
          <w:color w:val="000000"/>
          <w:sz w:val="22"/>
          <w:szCs w:val="22"/>
        </w:rPr>
      </w:pPr>
      <w:r w:rsidRPr="008C0F1C">
        <w:rPr>
          <w:color w:val="000000"/>
          <w:sz w:val="22"/>
          <w:szCs w:val="22"/>
        </w:rPr>
        <w:t xml:space="preserve">Si la iniciativa para realizar la maniobra procede del </w:t>
      </w:r>
      <w:del w:id="230" w:author="Autor">
        <w:r w:rsidRPr="008C0F1C">
          <w:rPr>
            <w:color w:val="000000"/>
            <w:sz w:val="22"/>
            <w:szCs w:val="22"/>
          </w:rPr>
          <w:delText>Operador</w:delText>
        </w:r>
      </w:del>
      <w:ins w:id="231"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232" w:author="Autor">
        <w:r w:rsidRPr="008C0F1C">
          <w:rPr>
            <w:color w:val="000000"/>
            <w:sz w:val="22"/>
            <w:szCs w:val="22"/>
          </w:rPr>
          <w:delText>Sistema</w:delText>
        </w:r>
      </w:del>
      <w:ins w:id="233"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w:t>
      </w:r>
      <w:ins w:id="234" w:author="Autor">
        <w:r w:rsidR="006867A6" w:rsidRPr="008C0F1C">
          <w:rPr>
            <w:color w:val="000000"/>
            <w:sz w:val="22"/>
            <w:szCs w:val="22"/>
          </w:rPr>
          <w:t xml:space="preserve">éste </w:t>
        </w:r>
      </w:ins>
      <w:r w:rsidRPr="008C0F1C">
        <w:rPr>
          <w:color w:val="000000"/>
          <w:sz w:val="22"/>
          <w:szCs w:val="22"/>
        </w:rPr>
        <w:t>dará las instrucciones oportunas a la empresa propietaria de la instalación, o, en su caso, a la que tenga asignada la operación de dicha instalación. Si el agente que opera dicha instalación advirtiera algún inconveniente para la maniobra deberá comunicarlo de inmediato.</w:t>
      </w:r>
    </w:p>
    <w:p w14:paraId="0EC9F2B5" w14:textId="2FF561B0" w:rsidR="00A93BD6" w:rsidRPr="008C0F1C" w:rsidRDefault="00A93BD6" w:rsidP="00404D2A">
      <w:pPr>
        <w:pStyle w:val="Pa6"/>
        <w:ind w:firstLine="340"/>
        <w:jc w:val="both"/>
        <w:rPr>
          <w:ins w:id="235" w:author="Autor"/>
          <w:color w:val="000000"/>
          <w:sz w:val="22"/>
          <w:szCs w:val="22"/>
        </w:rPr>
      </w:pPr>
      <w:r w:rsidRPr="008C0F1C">
        <w:rPr>
          <w:color w:val="000000"/>
          <w:sz w:val="22"/>
          <w:szCs w:val="22"/>
        </w:rPr>
        <w:t xml:space="preserve">Toda maniobra que deba ser realizada en el sistema deberá contar con la conformidad previa del </w:t>
      </w:r>
      <w:del w:id="236" w:author="Autor">
        <w:r w:rsidRPr="008C0F1C">
          <w:rPr>
            <w:color w:val="000000"/>
            <w:sz w:val="22"/>
            <w:szCs w:val="22"/>
          </w:rPr>
          <w:delText>Operador</w:delText>
        </w:r>
      </w:del>
      <w:ins w:id="237"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238" w:author="Autor">
        <w:r w:rsidRPr="008C0F1C">
          <w:rPr>
            <w:color w:val="000000"/>
            <w:sz w:val="22"/>
            <w:szCs w:val="22"/>
          </w:rPr>
          <w:delText>Sistema</w:delText>
        </w:r>
      </w:del>
      <w:ins w:id="239" w:author="Autor">
        <w:r w:rsidR="00B81B5F" w:rsidRPr="008C0F1C">
          <w:rPr>
            <w:color w:val="000000"/>
            <w:sz w:val="22"/>
            <w:szCs w:val="22"/>
          </w:rPr>
          <w:t>s</w:t>
        </w:r>
        <w:r w:rsidRPr="008C0F1C">
          <w:rPr>
            <w:color w:val="000000"/>
            <w:sz w:val="22"/>
            <w:szCs w:val="22"/>
          </w:rPr>
          <w:t>istema</w:t>
        </w:r>
      </w:ins>
      <w:r w:rsidRPr="008C0F1C">
        <w:rPr>
          <w:color w:val="000000"/>
          <w:sz w:val="22"/>
          <w:szCs w:val="22"/>
        </w:rPr>
        <w:t xml:space="preserve">, excepto aquéllas cuya necesidad se derive de la existencia de riesgo inminente para la seguridad de las personas o las instalaciones. En este caso la empresa que haya realizado la maniobra deberá informar al </w:t>
      </w:r>
      <w:del w:id="240" w:author="Autor">
        <w:r w:rsidRPr="008C0F1C">
          <w:rPr>
            <w:color w:val="000000"/>
            <w:sz w:val="22"/>
            <w:szCs w:val="22"/>
          </w:rPr>
          <w:delText>Operador</w:delText>
        </w:r>
      </w:del>
      <w:ins w:id="241"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242" w:author="Autor">
        <w:r w:rsidRPr="008C0F1C">
          <w:rPr>
            <w:color w:val="000000"/>
            <w:sz w:val="22"/>
            <w:szCs w:val="22"/>
          </w:rPr>
          <w:delText>Sistema</w:delText>
        </w:r>
      </w:del>
      <w:ins w:id="243" w:author="Autor">
        <w:r w:rsidR="00B81B5F" w:rsidRPr="008C0F1C">
          <w:rPr>
            <w:color w:val="000000"/>
            <w:sz w:val="22"/>
            <w:szCs w:val="22"/>
          </w:rPr>
          <w:t>s</w:t>
        </w:r>
        <w:r w:rsidRPr="008C0F1C">
          <w:rPr>
            <w:color w:val="000000"/>
            <w:sz w:val="22"/>
            <w:szCs w:val="22"/>
          </w:rPr>
          <w:t>istema</w:t>
        </w:r>
      </w:ins>
      <w:r w:rsidRPr="008C0F1C">
        <w:rPr>
          <w:color w:val="000000"/>
          <w:sz w:val="22"/>
          <w:szCs w:val="22"/>
        </w:rPr>
        <w:t xml:space="preserve"> posteriormente</w:t>
      </w:r>
      <w:ins w:id="244" w:author="Autor">
        <w:r w:rsidR="0015377A" w:rsidRPr="008C0F1C">
          <w:rPr>
            <w:color w:val="000000"/>
            <w:sz w:val="22"/>
            <w:szCs w:val="22"/>
          </w:rPr>
          <w:t>,</w:t>
        </w:r>
      </w:ins>
      <w:r w:rsidRPr="008C0F1C">
        <w:rPr>
          <w:color w:val="000000"/>
          <w:sz w:val="22"/>
          <w:szCs w:val="22"/>
        </w:rPr>
        <w:t xml:space="preserve"> en el plazo más breve posible</w:t>
      </w:r>
      <w:ins w:id="245" w:author="Autor">
        <w:r w:rsidR="005136D5" w:rsidRPr="008C0F1C">
          <w:rPr>
            <w:color w:val="000000"/>
            <w:sz w:val="22"/>
            <w:szCs w:val="22"/>
          </w:rPr>
          <w:t xml:space="preserve"> y mediante los medios estipulados a tal efecto</w:t>
        </w:r>
      </w:ins>
      <w:r w:rsidRPr="008C0F1C">
        <w:rPr>
          <w:color w:val="000000"/>
          <w:sz w:val="22"/>
          <w:szCs w:val="22"/>
        </w:rPr>
        <w:t>.</w:t>
      </w:r>
    </w:p>
    <w:p w14:paraId="73B177AC" w14:textId="77777777" w:rsidR="00C51F5B" w:rsidRPr="008C0F1C" w:rsidRDefault="00C51F5B" w:rsidP="00C91F07">
      <w:pPr>
        <w:rPr>
          <w:rFonts w:ascii="Arial" w:hAnsi="Arial" w:cs="Arial"/>
        </w:rPr>
      </w:pPr>
    </w:p>
    <w:p w14:paraId="7470B057" w14:textId="77777777" w:rsidR="009A33E6" w:rsidRPr="008C0F1C" w:rsidRDefault="00A93BD6" w:rsidP="00227792">
      <w:pPr>
        <w:pStyle w:val="Pa11"/>
        <w:numPr>
          <w:ilvl w:val="1"/>
          <w:numId w:val="7"/>
        </w:numPr>
        <w:spacing w:before="160"/>
        <w:jc w:val="both"/>
        <w:rPr>
          <w:color w:val="000000"/>
          <w:sz w:val="22"/>
          <w:szCs w:val="22"/>
        </w:rPr>
      </w:pPr>
      <w:r w:rsidRPr="008C0F1C">
        <w:rPr>
          <w:color w:val="000000"/>
          <w:sz w:val="22"/>
          <w:szCs w:val="22"/>
        </w:rPr>
        <w:t>Operación en estado de alerta.</w:t>
      </w:r>
    </w:p>
    <w:p w14:paraId="2229E85A" w14:textId="5FA1111C"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En esta situación todas las actuaciones que se lleven a cabo en la red estarán encaminadas a devolver el sistema a su estado normal o a mitigar las consecuencias que pudieran derivarse de una evolución desfavorable del estado del sistema. Para ello el </w:t>
      </w:r>
      <w:del w:id="246" w:author="Autor">
        <w:r w:rsidRPr="008C0F1C">
          <w:rPr>
            <w:color w:val="000000"/>
            <w:sz w:val="22"/>
            <w:szCs w:val="22"/>
          </w:rPr>
          <w:delText>Operador</w:delText>
        </w:r>
      </w:del>
      <w:ins w:id="247"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248" w:author="Autor">
        <w:r w:rsidRPr="008C0F1C">
          <w:rPr>
            <w:color w:val="000000"/>
            <w:sz w:val="22"/>
            <w:szCs w:val="22"/>
          </w:rPr>
          <w:delText>Sistema</w:delText>
        </w:r>
      </w:del>
      <w:ins w:id="249" w:author="Autor">
        <w:r w:rsidR="00B81B5F" w:rsidRPr="008C0F1C">
          <w:rPr>
            <w:color w:val="000000"/>
            <w:sz w:val="22"/>
            <w:szCs w:val="22"/>
          </w:rPr>
          <w:t>s</w:t>
        </w:r>
        <w:r w:rsidRPr="008C0F1C">
          <w:rPr>
            <w:color w:val="000000"/>
            <w:sz w:val="22"/>
            <w:szCs w:val="22"/>
          </w:rPr>
          <w:t>istema</w:t>
        </w:r>
      </w:ins>
      <w:r w:rsidRPr="008C0F1C">
        <w:rPr>
          <w:color w:val="000000"/>
          <w:sz w:val="22"/>
          <w:szCs w:val="22"/>
        </w:rPr>
        <w:t xml:space="preserve"> determinará las acciones más adecuadas sobre la topología de la red y el estado de la generación, y ordenará a los </w:t>
      </w:r>
      <w:del w:id="250" w:author="Autor">
        <w:r w:rsidRPr="008C0F1C" w:rsidDel="001C0C2E">
          <w:rPr>
            <w:color w:val="000000"/>
            <w:sz w:val="22"/>
            <w:szCs w:val="22"/>
          </w:rPr>
          <w:delText xml:space="preserve">agentes </w:delText>
        </w:r>
      </w:del>
      <w:ins w:id="251" w:author="Autor">
        <w:r w:rsidR="001C0C2E" w:rsidRPr="008C0F1C">
          <w:rPr>
            <w:color w:val="000000"/>
            <w:sz w:val="22"/>
            <w:szCs w:val="22"/>
          </w:rPr>
          <w:t xml:space="preserve">sujetos </w:t>
        </w:r>
      </w:ins>
      <w:r w:rsidRPr="008C0F1C">
        <w:rPr>
          <w:color w:val="000000"/>
          <w:sz w:val="22"/>
          <w:szCs w:val="22"/>
        </w:rPr>
        <w:t>responsables de las instalaciones la ejecución de las maniobras necesarias.</w:t>
      </w:r>
    </w:p>
    <w:p w14:paraId="3CC38A28" w14:textId="77777777" w:rsidR="00A93BD6" w:rsidRPr="008C0F1C" w:rsidRDefault="00A93BD6" w:rsidP="00404D2A">
      <w:pPr>
        <w:pStyle w:val="Pa6"/>
        <w:ind w:firstLine="340"/>
        <w:jc w:val="both"/>
        <w:rPr>
          <w:color w:val="000000"/>
          <w:sz w:val="22"/>
          <w:szCs w:val="22"/>
        </w:rPr>
      </w:pPr>
      <w:r w:rsidRPr="008C0F1C">
        <w:rPr>
          <w:color w:val="000000"/>
          <w:sz w:val="22"/>
          <w:szCs w:val="22"/>
        </w:rPr>
        <w:t>El proceso de detección y corrección de una situación de alerta es el siguiente:</w:t>
      </w:r>
    </w:p>
    <w:p w14:paraId="3497E29E" w14:textId="77777777" w:rsidR="00417E4B" w:rsidRPr="008C0F1C" w:rsidRDefault="00A93BD6" w:rsidP="00227792">
      <w:pPr>
        <w:pStyle w:val="Pa11"/>
        <w:numPr>
          <w:ilvl w:val="0"/>
          <w:numId w:val="1"/>
        </w:numPr>
        <w:spacing w:before="160"/>
        <w:jc w:val="both"/>
        <w:rPr>
          <w:color w:val="000000"/>
          <w:sz w:val="22"/>
          <w:szCs w:val="22"/>
        </w:rPr>
      </w:pPr>
      <w:del w:id="252" w:author="Autor">
        <w:r w:rsidRPr="008C0F1C">
          <w:rPr>
            <w:color w:val="000000"/>
            <w:sz w:val="22"/>
            <w:szCs w:val="22"/>
          </w:rPr>
          <w:delText xml:space="preserve">● </w:delText>
        </w:r>
      </w:del>
      <w:r w:rsidRPr="008C0F1C">
        <w:rPr>
          <w:color w:val="000000"/>
          <w:sz w:val="22"/>
          <w:szCs w:val="22"/>
        </w:rPr>
        <w:t>Evaluación de los riesgos potenciales que se derivarían si se produjesen determinadas contingencias.</w:t>
      </w:r>
    </w:p>
    <w:p w14:paraId="41DDA92E" w14:textId="77777777" w:rsidR="00417E4B" w:rsidRPr="008C0F1C" w:rsidRDefault="00A93BD6" w:rsidP="00227792">
      <w:pPr>
        <w:pStyle w:val="Prrafodelista"/>
        <w:numPr>
          <w:ilvl w:val="0"/>
          <w:numId w:val="1"/>
        </w:numPr>
        <w:jc w:val="both"/>
        <w:rPr>
          <w:rFonts w:ascii="Arial" w:hAnsi="Arial" w:cs="Arial"/>
          <w:color w:val="000000"/>
        </w:rPr>
      </w:pPr>
      <w:del w:id="253" w:author="Autor">
        <w:r w:rsidRPr="008C0F1C">
          <w:rPr>
            <w:rFonts w:ascii="Arial" w:hAnsi="Arial" w:cs="Arial"/>
            <w:color w:val="000000"/>
          </w:rPr>
          <w:delText xml:space="preserve">● </w:delText>
        </w:r>
      </w:del>
      <w:r w:rsidR="00417E4B" w:rsidRPr="008C0F1C">
        <w:rPr>
          <w:rFonts w:ascii="Arial" w:hAnsi="Arial" w:cs="Arial"/>
          <w:color w:val="000000"/>
        </w:rPr>
        <w:t>Determinación y análisis de las posibles acciones correctoras y preventivas.</w:t>
      </w:r>
    </w:p>
    <w:p w14:paraId="6FB0251F" w14:textId="77777777" w:rsidR="00417E4B" w:rsidRPr="008C0F1C" w:rsidRDefault="00A93BD6" w:rsidP="00227792">
      <w:pPr>
        <w:pStyle w:val="Pa6"/>
        <w:numPr>
          <w:ilvl w:val="0"/>
          <w:numId w:val="1"/>
        </w:numPr>
        <w:jc w:val="both"/>
        <w:rPr>
          <w:color w:val="000000"/>
          <w:sz w:val="22"/>
          <w:szCs w:val="22"/>
        </w:rPr>
      </w:pPr>
      <w:del w:id="254" w:author="Autor">
        <w:r w:rsidRPr="008C0F1C">
          <w:rPr>
            <w:color w:val="000000"/>
            <w:sz w:val="22"/>
            <w:szCs w:val="22"/>
          </w:rPr>
          <w:delText xml:space="preserve">● </w:delText>
        </w:r>
      </w:del>
      <w:r w:rsidRPr="008C0F1C">
        <w:rPr>
          <w:color w:val="000000"/>
          <w:sz w:val="22"/>
          <w:szCs w:val="22"/>
        </w:rPr>
        <w:t>Aplicación de las acciones correctoras o preventivas requeridas.</w:t>
      </w:r>
    </w:p>
    <w:p w14:paraId="538D072E"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t>Evaluación de los riesgos potenciales.</w:t>
      </w:r>
    </w:p>
    <w:p w14:paraId="64593F5C" w14:textId="77777777" w:rsidR="00A93BD6" w:rsidRPr="008C0F1C" w:rsidRDefault="00A93BD6" w:rsidP="00404D2A">
      <w:pPr>
        <w:pStyle w:val="Pa14"/>
        <w:spacing w:before="100"/>
        <w:ind w:firstLine="340"/>
        <w:jc w:val="both"/>
        <w:rPr>
          <w:color w:val="000000"/>
          <w:sz w:val="22"/>
          <w:szCs w:val="22"/>
        </w:rPr>
      </w:pPr>
      <w:r w:rsidRPr="008C0F1C">
        <w:rPr>
          <w:color w:val="000000"/>
          <w:sz w:val="22"/>
          <w:szCs w:val="22"/>
        </w:rPr>
        <w:t>Una vez determinadas las contingencias que provocarían las violaciones de los límites establecidos por los criterios de seguridad, se identificarán, para cada una de ellas, las posibles repercusiones sobre el sistema eléctrico.</w:t>
      </w:r>
    </w:p>
    <w:p w14:paraId="4EE0897B" w14:textId="77777777" w:rsidR="00A93BD6" w:rsidRPr="008C0F1C" w:rsidRDefault="00A93BD6" w:rsidP="00404D2A">
      <w:pPr>
        <w:pStyle w:val="Pa6"/>
        <w:ind w:firstLine="340"/>
        <w:jc w:val="both"/>
        <w:rPr>
          <w:color w:val="000000"/>
          <w:sz w:val="22"/>
          <w:szCs w:val="22"/>
        </w:rPr>
      </w:pPr>
      <w:r w:rsidRPr="008C0F1C">
        <w:rPr>
          <w:color w:val="000000"/>
          <w:sz w:val="22"/>
          <w:szCs w:val="22"/>
        </w:rPr>
        <w:lastRenderedPageBreak/>
        <w:t>Se asignará un nivel de riesgo especial a aquellas contingencias que lleven asociados incidentes de gran amplitud con unas consecuencias potenciales muy importantes, al poder dar lugar a:</w:t>
      </w:r>
    </w:p>
    <w:p w14:paraId="17072474" w14:textId="2E612256" w:rsidR="00A93BD6" w:rsidRPr="008C0F1C" w:rsidRDefault="00A93BD6" w:rsidP="00404D2A">
      <w:pPr>
        <w:pStyle w:val="Pa11"/>
        <w:spacing w:before="160"/>
        <w:ind w:firstLine="340"/>
        <w:jc w:val="both"/>
        <w:rPr>
          <w:color w:val="000000"/>
          <w:sz w:val="22"/>
          <w:szCs w:val="22"/>
        </w:rPr>
      </w:pPr>
      <w:r w:rsidRPr="008C0F1C">
        <w:rPr>
          <w:color w:val="000000"/>
          <w:sz w:val="22"/>
          <w:szCs w:val="22"/>
        </w:rPr>
        <w:t>● Un incidente generalizado (desconexiones en cadena, colapso de tensión, variación inadmisible de la frecuencia, pérdida de estabilidad que pueda conducir a la pérdida de una gran parte del sistema, etc.)</w:t>
      </w:r>
      <w:ins w:id="255" w:author="Autor">
        <w:r w:rsidR="000F2BF7" w:rsidRPr="008C0F1C">
          <w:rPr>
            <w:color w:val="000000"/>
            <w:sz w:val="22"/>
            <w:szCs w:val="22"/>
          </w:rPr>
          <w:t>.</w:t>
        </w:r>
      </w:ins>
    </w:p>
    <w:p w14:paraId="080E37C8" w14:textId="701E7A64" w:rsidR="00A93BD6" w:rsidRPr="008C0F1C" w:rsidRDefault="00A93BD6" w:rsidP="00404D2A">
      <w:pPr>
        <w:pStyle w:val="Pa6"/>
        <w:ind w:firstLine="340"/>
        <w:jc w:val="both"/>
        <w:rPr>
          <w:color w:val="000000"/>
          <w:sz w:val="22"/>
          <w:szCs w:val="22"/>
        </w:rPr>
      </w:pPr>
      <w:r w:rsidRPr="008C0F1C">
        <w:rPr>
          <w:color w:val="000000"/>
          <w:sz w:val="22"/>
          <w:szCs w:val="22"/>
        </w:rPr>
        <w:t>● Un incidente de gran amplitud</w:t>
      </w:r>
      <w:del w:id="256" w:author="Autor">
        <w:r w:rsidRPr="008C0F1C">
          <w:rPr>
            <w:color w:val="000000"/>
            <w:sz w:val="22"/>
            <w:szCs w:val="22"/>
          </w:rPr>
          <w:delText>,</w:delText>
        </w:r>
      </w:del>
      <w:r w:rsidRPr="008C0F1C">
        <w:rPr>
          <w:color w:val="000000"/>
          <w:sz w:val="22"/>
          <w:szCs w:val="22"/>
        </w:rPr>
        <w:t xml:space="preserve"> que</w:t>
      </w:r>
      <w:ins w:id="257" w:author="Autor">
        <w:r w:rsidR="000F2BF7" w:rsidRPr="008C0F1C">
          <w:rPr>
            <w:color w:val="000000"/>
            <w:sz w:val="22"/>
            <w:szCs w:val="22"/>
          </w:rPr>
          <w:t>,</w:t>
        </w:r>
      </w:ins>
      <w:r w:rsidRPr="008C0F1C">
        <w:rPr>
          <w:color w:val="000000"/>
          <w:sz w:val="22"/>
          <w:szCs w:val="22"/>
        </w:rPr>
        <w:t xml:space="preserve"> sin llegar a degenerar en un incidente generalizado</w:t>
      </w:r>
      <w:ins w:id="258" w:author="Autor">
        <w:r w:rsidR="000F2BF7" w:rsidRPr="008C0F1C">
          <w:rPr>
            <w:color w:val="000000"/>
            <w:sz w:val="22"/>
            <w:szCs w:val="22"/>
          </w:rPr>
          <w:t>,</w:t>
        </w:r>
      </w:ins>
      <w:r w:rsidRPr="008C0F1C">
        <w:rPr>
          <w:color w:val="000000"/>
          <w:sz w:val="22"/>
          <w:szCs w:val="22"/>
        </w:rPr>
        <w:t xml:space="preserve"> puede afectar, sin embargo, a un volumen muy importante de</w:t>
      </w:r>
      <w:ins w:id="259" w:author="Autor">
        <w:r w:rsidR="004B7C81" w:rsidRPr="008C0F1C">
          <w:rPr>
            <w:color w:val="000000"/>
            <w:sz w:val="22"/>
            <w:szCs w:val="22"/>
          </w:rPr>
          <w:t>l suministro</w:t>
        </w:r>
      </w:ins>
      <w:del w:id="260" w:author="Autor">
        <w:r w:rsidRPr="008C0F1C" w:rsidDel="00D76136">
          <w:rPr>
            <w:color w:val="000000"/>
            <w:sz w:val="22"/>
            <w:szCs w:val="22"/>
          </w:rPr>
          <w:delText xml:space="preserve"> mercado</w:delText>
        </w:r>
      </w:del>
      <w:r w:rsidRPr="008C0F1C">
        <w:rPr>
          <w:color w:val="000000"/>
          <w:sz w:val="22"/>
          <w:szCs w:val="22"/>
        </w:rPr>
        <w:t>.</w:t>
      </w:r>
    </w:p>
    <w:p w14:paraId="247EABA1" w14:textId="75805833" w:rsidR="00A93BD6" w:rsidRPr="008C0F1C" w:rsidDel="004D336C" w:rsidRDefault="00A93BD6" w:rsidP="00404D2A">
      <w:pPr>
        <w:pStyle w:val="Pa11"/>
        <w:spacing w:before="160"/>
        <w:ind w:firstLine="340"/>
        <w:jc w:val="both"/>
        <w:rPr>
          <w:del w:id="261" w:author="Autor"/>
          <w:color w:val="000000"/>
          <w:sz w:val="22"/>
          <w:szCs w:val="22"/>
        </w:rPr>
      </w:pPr>
      <w:del w:id="262" w:author="Autor">
        <w:r w:rsidRPr="008C0F1C" w:rsidDel="004D336C">
          <w:rPr>
            <w:color w:val="000000"/>
            <w:sz w:val="22"/>
            <w:szCs w:val="22"/>
          </w:rPr>
          <w:delText>En la evaluación de riesgo de cada contingencia se prestará especial atención a las circunstancias que puedan incrementar la probabilidad de ocurrencia de la contingencia analizada.</w:delText>
        </w:r>
      </w:del>
    </w:p>
    <w:p w14:paraId="2A8B0D44" w14:textId="2BE30D83" w:rsidR="00A93BD6" w:rsidRPr="008C0F1C" w:rsidDel="004D336C" w:rsidRDefault="00A93BD6" w:rsidP="00404D2A">
      <w:pPr>
        <w:pStyle w:val="Pa6"/>
        <w:ind w:firstLine="340"/>
        <w:jc w:val="both"/>
        <w:rPr>
          <w:del w:id="263" w:author="Autor"/>
          <w:color w:val="000000"/>
          <w:sz w:val="22"/>
          <w:szCs w:val="22"/>
        </w:rPr>
      </w:pPr>
      <w:del w:id="264" w:author="Autor">
        <w:r w:rsidRPr="008C0F1C" w:rsidDel="004D336C">
          <w:rPr>
            <w:color w:val="000000"/>
            <w:sz w:val="22"/>
            <w:szCs w:val="22"/>
          </w:rPr>
          <w:delText>Se tendrán en cuenta así, entre otras circunstancias, las siguientes:</w:delText>
        </w:r>
      </w:del>
    </w:p>
    <w:p w14:paraId="3388B203" w14:textId="0D35FDBC" w:rsidR="00A93BD6" w:rsidRPr="008C0F1C" w:rsidDel="004D336C" w:rsidRDefault="00A93BD6" w:rsidP="00404D2A">
      <w:pPr>
        <w:pStyle w:val="Pa14"/>
        <w:spacing w:before="100"/>
        <w:ind w:firstLine="340"/>
        <w:jc w:val="both"/>
        <w:rPr>
          <w:del w:id="265" w:author="Autor"/>
          <w:color w:val="000000"/>
          <w:sz w:val="22"/>
          <w:szCs w:val="22"/>
        </w:rPr>
      </w:pPr>
      <w:del w:id="266" w:author="Autor">
        <w:r w:rsidRPr="008C0F1C" w:rsidDel="004D336C">
          <w:rPr>
            <w:color w:val="000000"/>
            <w:sz w:val="22"/>
            <w:szCs w:val="22"/>
          </w:rPr>
          <w:delText>● Condiciones climatológicas adversas (tormentas, viento, nieve, etc.).</w:delText>
        </w:r>
      </w:del>
    </w:p>
    <w:p w14:paraId="1E21DB6F" w14:textId="2CC27DC0" w:rsidR="00A93BD6" w:rsidRPr="008C0F1C" w:rsidDel="004D336C" w:rsidRDefault="00A93BD6" w:rsidP="00404D2A">
      <w:pPr>
        <w:pStyle w:val="Pa6"/>
        <w:ind w:firstLine="340"/>
        <w:jc w:val="both"/>
        <w:rPr>
          <w:del w:id="267" w:author="Autor"/>
          <w:color w:val="000000"/>
          <w:sz w:val="22"/>
          <w:szCs w:val="22"/>
        </w:rPr>
      </w:pPr>
      <w:del w:id="268" w:author="Autor">
        <w:r w:rsidRPr="008C0F1C" w:rsidDel="004D336C">
          <w:rPr>
            <w:color w:val="000000"/>
            <w:sz w:val="22"/>
            <w:szCs w:val="22"/>
          </w:rPr>
          <w:delText>● Riesgo de incendios que puedan afectar a las instalaciones.</w:delText>
        </w:r>
      </w:del>
    </w:p>
    <w:p w14:paraId="13EBE999" w14:textId="24B3FC36" w:rsidR="00A93BD6" w:rsidRPr="008C0F1C" w:rsidDel="004D336C" w:rsidRDefault="00A93BD6" w:rsidP="00404D2A">
      <w:pPr>
        <w:pStyle w:val="Pa6"/>
        <w:ind w:firstLine="340"/>
        <w:jc w:val="both"/>
        <w:rPr>
          <w:del w:id="269" w:author="Autor"/>
          <w:color w:val="000000"/>
          <w:sz w:val="22"/>
          <w:szCs w:val="22"/>
        </w:rPr>
      </w:pPr>
      <w:del w:id="270" w:author="Autor">
        <w:r w:rsidRPr="008C0F1C" w:rsidDel="004D336C">
          <w:rPr>
            <w:color w:val="000000"/>
            <w:sz w:val="22"/>
            <w:szCs w:val="22"/>
          </w:rPr>
          <w:delText>● Problemas identificados en equipos de las instalaciones.</w:delText>
        </w:r>
      </w:del>
    </w:p>
    <w:p w14:paraId="5C6D55DE" w14:textId="5694232D" w:rsidR="00A93BD6" w:rsidRPr="008C0F1C" w:rsidDel="004D336C" w:rsidRDefault="00A93BD6" w:rsidP="00404D2A">
      <w:pPr>
        <w:pStyle w:val="Pa6"/>
        <w:ind w:firstLine="340"/>
        <w:jc w:val="both"/>
        <w:rPr>
          <w:del w:id="271" w:author="Autor"/>
          <w:color w:val="000000"/>
          <w:sz w:val="22"/>
          <w:szCs w:val="22"/>
        </w:rPr>
      </w:pPr>
      <w:del w:id="272" w:author="Autor">
        <w:r w:rsidRPr="008C0F1C" w:rsidDel="004D336C">
          <w:rPr>
            <w:color w:val="000000"/>
            <w:sz w:val="22"/>
            <w:szCs w:val="22"/>
          </w:rPr>
          <w:delText>● Alerta especial frente a sabotajes.</w:delText>
        </w:r>
      </w:del>
    </w:p>
    <w:p w14:paraId="698403D5"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t>Determinación y análisis de las posibles acciones correctoras y preventivas</w:t>
      </w:r>
    </w:p>
    <w:p w14:paraId="0893E896"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t>En todos aquellos casos en los que determinadas contingencias pudieran ocasionar un incidente generalizado o de gran amplitud, se deberá elaborar un plan de salvaguarda para reducir tanto como sea posible las consecuencias que se deriven de las contingencias indicadas.</w:t>
      </w:r>
    </w:p>
    <w:p w14:paraId="2D4E6CAE" w14:textId="10A265DD" w:rsidR="00A93BD6" w:rsidRPr="008C0F1C" w:rsidRDefault="00A93BD6" w:rsidP="00404D2A">
      <w:pPr>
        <w:pStyle w:val="Pa6"/>
        <w:ind w:firstLine="340"/>
        <w:jc w:val="both"/>
        <w:rPr>
          <w:color w:val="000000"/>
          <w:sz w:val="22"/>
          <w:szCs w:val="22"/>
        </w:rPr>
      </w:pPr>
      <w:r w:rsidRPr="008C0F1C">
        <w:rPr>
          <w:color w:val="000000"/>
          <w:sz w:val="22"/>
          <w:szCs w:val="22"/>
        </w:rPr>
        <w:t>En estos planes de salvaguarda se contemplarán, para cada una de las contingencias que planteen problemas graves para la seguridad del sistema en cuestión, las acciones preventivas y/o correctoras de operación que deberían aplicarse llegado el caso con el fin de garantizar la seguridad del sistema (redespacho de generación, reposición de emergencia de elementos en descargo, modificación, en su caso, de los programas de intercambio</w:t>
      </w:r>
      <w:del w:id="273" w:author="Autor">
        <w:r w:rsidRPr="008C0F1C" w:rsidDel="00956690">
          <w:rPr>
            <w:color w:val="000000"/>
            <w:sz w:val="22"/>
            <w:szCs w:val="22"/>
          </w:rPr>
          <w:delText xml:space="preserve"> interinsular</w:delText>
        </w:r>
      </w:del>
      <w:ins w:id="274" w:author="Autor">
        <w:r w:rsidR="00610824" w:rsidRPr="008C0F1C">
          <w:rPr>
            <w:color w:val="000000"/>
            <w:sz w:val="22"/>
            <w:szCs w:val="22"/>
          </w:rPr>
          <w:t xml:space="preserve"> con otros sistemas eléctricos</w:t>
        </w:r>
      </w:ins>
      <w:r w:rsidRPr="008C0F1C">
        <w:rPr>
          <w:color w:val="000000"/>
          <w:sz w:val="22"/>
          <w:szCs w:val="22"/>
        </w:rPr>
        <w:t xml:space="preserve">, aplicación de interrumpibilidad, deslastre </w:t>
      </w:r>
      <w:ins w:id="275" w:author="Autor">
        <w:r w:rsidR="00CB3B5F" w:rsidRPr="008C0F1C">
          <w:rPr>
            <w:color w:val="000000"/>
            <w:sz w:val="22"/>
            <w:szCs w:val="22"/>
          </w:rPr>
          <w:t xml:space="preserve">manual </w:t>
        </w:r>
        <w:r w:rsidR="00D25821" w:rsidRPr="008C0F1C">
          <w:rPr>
            <w:color w:val="000000"/>
            <w:sz w:val="22"/>
            <w:szCs w:val="22"/>
          </w:rPr>
          <w:t xml:space="preserve">selectivo </w:t>
        </w:r>
      </w:ins>
      <w:r w:rsidRPr="008C0F1C">
        <w:rPr>
          <w:color w:val="000000"/>
          <w:sz w:val="22"/>
          <w:szCs w:val="22"/>
        </w:rPr>
        <w:t>de carga, etc.).</w:t>
      </w:r>
    </w:p>
    <w:p w14:paraId="34AC0CCE" w14:textId="69AB2D21" w:rsidR="00A93BD6" w:rsidRPr="008C0F1C" w:rsidRDefault="00A93BD6" w:rsidP="00404D2A">
      <w:pPr>
        <w:pStyle w:val="Pa6"/>
        <w:ind w:firstLine="340"/>
        <w:jc w:val="both"/>
        <w:rPr>
          <w:color w:val="000000"/>
          <w:sz w:val="22"/>
          <w:szCs w:val="22"/>
        </w:rPr>
      </w:pPr>
      <w:r w:rsidRPr="008C0F1C">
        <w:rPr>
          <w:color w:val="000000"/>
          <w:sz w:val="22"/>
          <w:szCs w:val="22"/>
        </w:rPr>
        <w:t xml:space="preserve">Cuando las contingencias puedan provocar un incidente generalizado o un incidente de gran amplitud y las posibles acciones correctoras </w:t>
      </w:r>
      <w:del w:id="276" w:author="Autor">
        <w:r w:rsidRPr="008C0F1C" w:rsidDel="003F7D36">
          <w:rPr>
            <w:color w:val="000000"/>
            <w:sz w:val="22"/>
            <w:szCs w:val="22"/>
          </w:rPr>
          <w:delText>post-contingencia</w:delText>
        </w:r>
      </w:del>
      <w:ins w:id="277" w:author="Autor">
        <w:r w:rsidR="003F7D36" w:rsidRPr="008C0F1C">
          <w:rPr>
            <w:color w:val="000000"/>
            <w:sz w:val="22"/>
            <w:szCs w:val="22"/>
          </w:rPr>
          <w:t>postcontingencia</w:t>
        </w:r>
      </w:ins>
      <w:r w:rsidRPr="008C0F1C">
        <w:rPr>
          <w:color w:val="000000"/>
          <w:sz w:val="22"/>
          <w:szCs w:val="22"/>
        </w:rPr>
        <w:t xml:space="preserve"> no puedan hacerse efectivas en un tiempo razonablemente corto</w:t>
      </w:r>
      <w:ins w:id="278" w:author="Autor">
        <w:r w:rsidR="00610824" w:rsidRPr="008C0F1C">
          <w:rPr>
            <w:color w:val="000000"/>
            <w:sz w:val="22"/>
            <w:szCs w:val="22"/>
          </w:rPr>
          <w:t>,</w:t>
        </w:r>
      </w:ins>
      <w:r w:rsidRPr="008C0F1C">
        <w:rPr>
          <w:color w:val="000000"/>
          <w:sz w:val="22"/>
          <w:szCs w:val="22"/>
        </w:rPr>
        <w:t xml:space="preserve"> será necesario adoptar medidas preventivas. Estas medidas podrían ser</w:t>
      </w:r>
      <w:ins w:id="279" w:author="Autor">
        <w:r w:rsidR="00742B21" w:rsidRPr="008C0F1C">
          <w:rPr>
            <w:color w:val="000000"/>
            <w:sz w:val="22"/>
            <w:szCs w:val="22"/>
          </w:rPr>
          <w:t>, entre otras,</w:t>
        </w:r>
      </w:ins>
      <w:r w:rsidRPr="008C0F1C">
        <w:rPr>
          <w:color w:val="000000"/>
          <w:sz w:val="22"/>
          <w:szCs w:val="22"/>
        </w:rPr>
        <w:t xml:space="preserve"> el acoplamiento de nuevas </w:t>
      </w:r>
      <w:del w:id="280" w:author="Autor">
        <w:r w:rsidRPr="008C0F1C">
          <w:rPr>
            <w:color w:val="000000"/>
            <w:sz w:val="22"/>
            <w:szCs w:val="22"/>
          </w:rPr>
          <w:delText>unidades</w:delText>
        </w:r>
      </w:del>
      <w:ins w:id="281" w:author="Autor">
        <w:r w:rsidR="00610824" w:rsidRPr="008C0F1C">
          <w:rPr>
            <w:color w:val="000000"/>
            <w:sz w:val="22"/>
            <w:szCs w:val="22"/>
          </w:rPr>
          <w:t>instalaciones</w:t>
        </w:r>
      </w:ins>
      <w:r w:rsidR="00351A9F" w:rsidRPr="008C0F1C">
        <w:rPr>
          <w:color w:val="000000"/>
          <w:sz w:val="22"/>
          <w:szCs w:val="22"/>
        </w:rPr>
        <w:t xml:space="preserve"> </w:t>
      </w:r>
      <w:r w:rsidRPr="008C0F1C">
        <w:rPr>
          <w:color w:val="000000"/>
          <w:sz w:val="22"/>
          <w:szCs w:val="22"/>
        </w:rPr>
        <w:t>de producción no incluidas en el programa de producción. Cuando sean posibles varias soluciones, se elegirá aquella que introduzca un menor sobrecoste.</w:t>
      </w:r>
    </w:p>
    <w:p w14:paraId="4773FA26"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t>Aplicación de las acciones correctoras y preventivas.</w:t>
      </w:r>
    </w:p>
    <w:p w14:paraId="4750704D" w14:textId="77777777" w:rsidR="00A93BD6" w:rsidRPr="008C0F1C" w:rsidRDefault="00A93BD6" w:rsidP="00404D2A">
      <w:pPr>
        <w:pStyle w:val="Pa14"/>
        <w:spacing w:before="100"/>
        <w:ind w:firstLine="340"/>
        <w:jc w:val="both"/>
        <w:rPr>
          <w:color w:val="000000"/>
          <w:sz w:val="22"/>
          <w:szCs w:val="22"/>
        </w:rPr>
      </w:pPr>
      <w:r w:rsidRPr="008C0F1C">
        <w:rPr>
          <w:color w:val="000000"/>
          <w:sz w:val="22"/>
          <w:szCs w:val="22"/>
        </w:rPr>
        <w:t>Cuando sea preciso adoptar medidas correctoras o preventivas, éstas deberán aplicarse lo antes posible, en particular si concurren circunstancias especiales que incrementen la probabilidad de ocurrencia de otras contingencias.</w:t>
      </w:r>
    </w:p>
    <w:p w14:paraId="73F11469" w14:textId="79220437" w:rsidR="00A93BD6" w:rsidRPr="008C0F1C" w:rsidRDefault="00A93BD6" w:rsidP="00404D2A">
      <w:pPr>
        <w:pStyle w:val="Pa6"/>
        <w:ind w:firstLine="340"/>
        <w:jc w:val="both"/>
        <w:rPr>
          <w:color w:val="000000"/>
          <w:sz w:val="22"/>
          <w:szCs w:val="22"/>
        </w:rPr>
      </w:pPr>
      <w:r w:rsidRPr="008C0F1C">
        <w:rPr>
          <w:color w:val="000000"/>
          <w:sz w:val="22"/>
          <w:szCs w:val="22"/>
        </w:rPr>
        <w:t xml:space="preserve">Una vez tomada por parte del </w:t>
      </w:r>
      <w:del w:id="282" w:author="Autor">
        <w:r w:rsidRPr="008C0F1C">
          <w:rPr>
            <w:color w:val="000000"/>
            <w:sz w:val="22"/>
            <w:szCs w:val="22"/>
          </w:rPr>
          <w:delText>Operador</w:delText>
        </w:r>
      </w:del>
      <w:ins w:id="283"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284" w:author="Autor">
        <w:r w:rsidRPr="008C0F1C">
          <w:rPr>
            <w:color w:val="000000"/>
            <w:sz w:val="22"/>
            <w:szCs w:val="22"/>
          </w:rPr>
          <w:delText>Sistema</w:delText>
        </w:r>
      </w:del>
      <w:ins w:id="285" w:author="Autor">
        <w:r w:rsidR="00B81B5F" w:rsidRPr="008C0F1C">
          <w:rPr>
            <w:color w:val="000000"/>
            <w:sz w:val="22"/>
            <w:szCs w:val="22"/>
          </w:rPr>
          <w:t>s</w:t>
        </w:r>
        <w:r w:rsidRPr="008C0F1C">
          <w:rPr>
            <w:color w:val="000000"/>
            <w:sz w:val="22"/>
            <w:szCs w:val="22"/>
          </w:rPr>
          <w:t>istema</w:t>
        </w:r>
      </w:ins>
      <w:r w:rsidRPr="008C0F1C">
        <w:rPr>
          <w:color w:val="000000"/>
          <w:sz w:val="22"/>
          <w:szCs w:val="22"/>
        </w:rPr>
        <w:t xml:space="preserve"> la decisión de ejecución de las medidas antes reseñadas</w:t>
      </w:r>
      <w:ins w:id="286" w:author="Autor">
        <w:r w:rsidR="009220D3" w:rsidRPr="008C0F1C">
          <w:rPr>
            <w:color w:val="000000"/>
            <w:sz w:val="22"/>
            <w:szCs w:val="22"/>
          </w:rPr>
          <w:t>,</w:t>
        </w:r>
      </w:ins>
      <w:r w:rsidRPr="008C0F1C">
        <w:rPr>
          <w:color w:val="000000"/>
          <w:sz w:val="22"/>
          <w:szCs w:val="22"/>
        </w:rPr>
        <w:t xml:space="preserve"> dará las instrucciones oportunas a las empresas afectadas, quienes deberán responsabilizarse de su rápido cumplimiento.</w:t>
      </w:r>
    </w:p>
    <w:p w14:paraId="02A8E334" w14:textId="2D71B5A1" w:rsidR="00E36D7F" w:rsidRPr="008C0F1C" w:rsidRDefault="00A93BD6" w:rsidP="00227792">
      <w:pPr>
        <w:ind w:firstLine="340"/>
        <w:jc w:val="both"/>
        <w:rPr>
          <w:rFonts w:ascii="Arial" w:hAnsi="Arial" w:cs="Arial"/>
          <w:color w:val="000000"/>
        </w:rPr>
      </w:pPr>
      <w:r w:rsidRPr="008C0F1C">
        <w:rPr>
          <w:rFonts w:ascii="Arial" w:hAnsi="Arial" w:cs="Arial"/>
          <w:color w:val="000000"/>
        </w:rPr>
        <w:t xml:space="preserve">Cuando la acción correctora proceda de la actuación de los automatismos instalados en la red, los </w:t>
      </w:r>
      <w:del w:id="287" w:author="Autor">
        <w:r w:rsidRPr="008C0F1C" w:rsidDel="001C0C2E">
          <w:rPr>
            <w:rFonts w:ascii="Arial" w:hAnsi="Arial" w:cs="Arial"/>
            <w:color w:val="000000"/>
          </w:rPr>
          <w:delText xml:space="preserve">agentes </w:delText>
        </w:r>
      </w:del>
      <w:ins w:id="288" w:author="Autor">
        <w:r w:rsidR="001C0C2E" w:rsidRPr="008C0F1C">
          <w:rPr>
            <w:rFonts w:ascii="Arial" w:hAnsi="Arial" w:cs="Arial"/>
            <w:color w:val="000000"/>
          </w:rPr>
          <w:t xml:space="preserve">sujetos </w:t>
        </w:r>
      </w:ins>
      <w:r w:rsidRPr="008C0F1C">
        <w:rPr>
          <w:rFonts w:ascii="Arial" w:hAnsi="Arial" w:cs="Arial"/>
          <w:color w:val="000000"/>
        </w:rPr>
        <w:t xml:space="preserve">implicados, a la mayor brevedad posible, informarán al </w:t>
      </w:r>
      <w:ins w:id="289" w:author="Autor">
        <w:r w:rsidR="005B4B65" w:rsidRPr="008C0F1C">
          <w:rPr>
            <w:rFonts w:ascii="Arial" w:hAnsi="Arial" w:cs="Arial"/>
            <w:color w:val="000000"/>
          </w:rPr>
          <w:t>o</w:t>
        </w:r>
      </w:ins>
      <w:del w:id="290" w:author="Autor">
        <w:r w:rsidRPr="008C0F1C" w:rsidDel="005B4B65">
          <w:rPr>
            <w:rFonts w:ascii="Arial" w:hAnsi="Arial" w:cs="Arial"/>
            <w:color w:val="000000"/>
          </w:rPr>
          <w:delText>O</w:delText>
        </w:r>
      </w:del>
      <w:r w:rsidRPr="008C0F1C">
        <w:rPr>
          <w:rFonts w:ascii="Arial" w:hAnsi="Arial" w:cs="Arial"/>
          <w:color w:val="000000"/>
        </w:rPr>
        <w:t xml:space="preserve">perador del </w:t>
      </w:r>
      <w:ins w:id="291" w:author="Autor">
        <w:r w:rsidR="005B4B65" w:rsidRPr="008C0F1C">
          <w:rPr>
            <w:rFonts w:ascii="Arial" w:hAnsi="Arial" w:cs="Arial"/>
            <w:color w:val="000000"/>
          </w:rPr>
          <w:t>s</w:t>
        </w:r>
      </w:ins>
      <w:del w:id="292" w:author="Autor">
        <w:r w:rsidRPr="008C0F1C" w:rsidDel="005B4B65">
          <w:rPr>
            <w:rFonts w:ascii="Arial" w:hAnsi="Arial" w:cs="Arial"/>
            <w:color w:val="000000"/>
          </w:rPr>
          <w:delText>S</w:delText>
        </w:r>
      </w:del>
      <w:r w:rsidRPr="008C0F1C">
        <w:rPr>
          <w:rFonts w:ascii="Arial" w:hAnsi="Arial" w:cs="Arial"/>
          <w:color w:val="000000"/>
        </w:rPr>
        <w:t>istema tanto del alcance como del funcionamiento de los equipos automáticos.</w:t>
      </w:r>
    </w:p>
    <w:p w14:paraId="2420FA77" w14:textId="49784072" w:rsidR="00A93BD6" w:rsidRPr="008C0F1C" w:rsidRDefault="00A93BD6" w:rsidP="00404D2A">
      <w:pPr>
        <w:pStyle w:val="Pa6"/>
        <w:ind w:firstLine="340"/>
        <w:jc w:val="both"/>
        <w:rPr>
          <w:ins w:id="293" w:author="Autor"/>
          <w:color w:val="000000"/>
          <w:sz w:val="22"/>
          <w:szCs w:val="22"/>
        </w:rPr>
      </w:pPr>
      <w:r w:rsidRPr="008C0F1C">
        <w:rPr>
          <w:color w:val="000000"/>
          <w:sz w:val="22"/>
          <w:szCs w:val="22"/>
        </w:rPr>
        <w:t xml:space="preserve">Si </w:t>
      </w:r>
      <w:del w:id="294" w:author="Autor">
        <w:r w:rsidRPr="008C0F1C" w:rsidDel="009B24D8">
          <w:rPr>
            <w:color w:val="000000"/>
            <w:sz w:val="22"/>
            <w:szCs w:val="22"/>
          </w:rPr>
          <w:delText xml:space="preserve">surgiere </w:delText>
        </w:r>
      </w:del>
      <w:ins w:id="295" w:author="Autor">
        <w:r w:rsidR="009B24D8" w:rsidRPr="008C0F1C">
          <w:rPr>
            <w:color w:val="000000"/>
            <w:sz w:val="22"/>
            <w:szCs w:val="22"/>
          </w:rPr>
          <w:t xml:space="preserve">surgiese </w:t>
        </w:r>
      </w:ins>
      <w:r w:rsidRPr="008C0F1C">
        <w:rPr>
          <w:color w:val="000000"/>
          <w:sz w:val="22"/>
          <w:szCs w:val="22"/>
        </w:rPr>
        <w:t xml:space="preserve">alguna dificultad en la puesta en práctica de dichas instrucciones, las empresas responsables comunicarán al </w:t>
      </w:r>
      <w:ins w:id="296" w:author="Autor">
        <w:r w:rsidR="008C0A76" w:rsidRPr="008C0F1C">
          <w:rPr>
            <w:color w:val="000000"/>
            <w:sz w:val="22"/>
            <w:szCs w:val="22"/>
          </w:rPr>
          <w:t>o</w:t>
        </w:r>
      </w:ins>
      <w:del w:id="297" w:author="Autor">
        <w:r w:rsidRPr="008C0F1C" w:rsidDel="008C0A76">
          <w:rPr>
            <w:color w:val="000000"/>
            <w:sz w:val="22"/>
            <w:szCs w:val="22"/>
          </w:rPr>
          <w:delText>O</w:delText>
        </w:r>
      </w:del>
      <w:r w:rsidRPr="008C0F1C">
        <w:rPr>
          <w:color w:val="000000"/>
          <w:sz w:val="22"/>
          <w:szCs w:val="22"/>
        </w:rPr>
        <w:t xml:space="preserve">perador del </w:t>
      </w:r>
      <w:ins w:id="298" w:author="Autor">
        <w:r w:rsidR="008C0A76" w:rsidRPr="008C0F1C">
          <w:rPr>
            <w:color w:val="000000"/>
            <w:sz w:val="22"/>
            <w:szCs w:val="22"/>
          </w:rPr>
          <w:t>s</w:t>
        </w:r>
      </w:ins>
      <w:del w:id="299" w:author="Autor">
        <w:r w:rsidRPr="008C0F1C" w:rsidDel="008C0A76">
          <w:rPr>
            <w:color w:val="000000"/>
            <w:sz w:val="22"/>
            <w:szCs w:val="22"/>
          </w:rPr>
          <w:delText>S</w:delText>
        </w:r>
      </w:del>
      <w:r w:rsidRPr="008C0F1C">
        <w:rPr>
          <w:color w:val="000000"/>
          <w:sz w:val="22"/>
          <w:szCs w:val="22"/>
        </w:rPr>
        <w:t>istema esta circunstancia a la mayor brevedad posible.</w:t>
      </w:r>
    </w:p>
    <w:p w14:paraId="762F53EF" w14:textId="77777777" w:rsidR="008E350A" w:rsidRPr="008C0F1C" w:rsidRDefault="008E350A" w:rsidP="00C91F07">
      <w:pPr>
        <w:rPr>
          <w:rFonts w:ascii="Arial" w:hAnsi="Arial" w:cs="Arial"/>
        </w:rPr>
      </w:pPr>
    </w:p>
    <w:p w14:paraId="20356008" w14:textId="77777777" w:rsidR="009A33E6" w:rsidRPr="008C0F1C" w:rsidRDefault="00A93BD6" w:rsidP="00227792">
      <w:pPr>
        <w:pStyle w:val="Pa11"/>
        <w:numPr>
          <w:ilvl w:val="1"/>
          <w:numId w:val="7"/>
        </w:numPr>
        <w:spacing w:before="160"/>
        <w:jc w:val="both"/>
        <w:rPr>
          <w:color w:val="000000"/>
          <w:sz w:val="22"/>
          <w:szCs w:val="22"/>
        </w:rPr>
      </w:pPr>
      <w:r w:rsidRPr="008C0F1C">
        <w:rPr>
          <w:color w:val="000000"/>
          <w:sz w:val="22"/>
          <w:szCs w:val="22"/>
        </w:rPr>
        <w:t>Operación en estado de emergencia.</w:t>
      </w:r>
    </w:p>
    <w:p w14:paraId="3AB1D13F" w14:textId="77777777"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Durante la operación, en el caso de que el sistema </w:t>
      </w:r>
      <w:proofErr w:type="gramStart"/>
      <w:r w:rsidRPr="008C0F1C">
        <w:rPr>
          <w:color w:val="000000"/>
          <w:sz w:val="22"/>
          <w:szCs w:val="22"/>
        </w:rPr>
        <w:t>pasara</w:t>
      </w:r>
      <w:proofErr w:type="gramEnd"/>
      <w:r w:rsidRPr="008C0F1C">
        <w:rPr>
          <w:color w:val="000000"/>
          <w:sz w:val="22"/>
          <w:szCs w:val="22"/>
        </w:rPr>
        <w:t xml:space="preserve"> a estado de emergencia, el </w:t>
      </w:r>
      <w:del w:id="300" w:author="Autor">
        <w:r w:rsidRPr="008C0F1C">
          <w:rPr>
            <w:color w:val="000000"/>
            <w:sz w:val="22"/>
            <w:szCs w:val="22"/>
          </w:rPr>
          <w:delText>Operador</w:delText>
        </w:r>
      </w:del>
      <w:ins w:id="301"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02" w:author="Autor">
        <w:r w:rsidRPr="008C0F1C">
          <w:rPr>
            <w:color w:val="000000"/>
            <w:sz w:val="22"/>
            <w:szCs w:val="22"/>
          </w:rPr>
          <w:delText>Sistema</w:delText>
        </w:r>
      </w:del>
      <w:ins w:id="303" w:author="Autor">
        <w:r w:rsidR="00B81B5F" w:rsidRPr="008C0F1C">
          <w:rPr>
            <w:color w:val="000000"/>
            <w:sz w:val="22"/>
            <w:szCs w:val="22"/>
          </w:rPr>
          <w:t>s</w:t>
        </w:r>
        <w:r w:rsidRPr="008C0F1C">
          <w:rPr>
            <w:color w:val="000000"/>
            <w:sz w:val="22"/>
            <w:szCs w:val="22"/>
          </w:rPr>
          <w:t>istema</w:t>
        </w:r>
      </w:ins>
      <w:r w:rsidRPr="008C0F1C">
        <w:rPr>
          <w:color w:val="000000"/>
          <w:sz w:val="22"/>
          <w:szCs w:val="22"/>
        </w:rPr>
        <w:t xml:space="preserve"> atenderá prioritariamente al restablecimiento urgente de la seguridad hasta devolver el sistema a su estado normal.</w:t>
      </w:r>
    </w:p>
    <w:p w14:paraId="52B53C85" w14:textId="3D99D2DD" w:rsidR="00A93BD6" w:rsidRPr="008C0F1C" w:rsidRDefault="00A93BD6" w:rsidP="00404D2A">
      <w:pPr>
        <w:pStyle w:val="Pa6"/>
        <w:ind w:firstLine="340"/>
        <w:jc w:val="both"/>
        <w:rPr>
          <w:color w:val="000000"/>
          <w:sz w:val="22"/>
          <w:szCs w:val="22"/>
        </w:rPr>
      </w:pPr>
      <w:r w:rsidRPr="008C0F1C">
        <w:rPr>
          <w:color w:val="000000"/>
          <w:sz w:val="22"/>
          <w:szCs w:val="22"/>
        </w:rPr>
        <w:t xml:space="preserve">En esta situación, el </w:t>
      </w:r>
      <w:del w:id="304" w:author="Autor">
        <w:r w:rsidRPr="008C0F1C">
          <w:rPr>
            <w:color w:val="000000"/>
            <w:sz w:val="22"/>
            <w:szCs w:val="22"/>
          </w:rPr>
          <w:delText>Operador</w:delText>
        </w:r>
      </w:del>
      <w:ins w:id="305"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06" w:author="Autor">
        <w:r w:rsidRPr="008C0F1C">
          <w:rPr>
            <w:color w:val="000000"/>
            <w:sz w:val="22"/>
            <w:szCs w:val="22"/>
          </w:rPr>
          <w:delText>Sistema</w:delText>
        </w:r>
      </w:del>
      <w:ins w:id="307" w:author="Autor">
        <w:r w:rsidR="00B81B5F" w:rsidRPr="008C0F1C">
          <w:rPr>
            <w:color w:val="000000"/>
            <w:sz w:val="22"/>
            <w:szCs w:val="22"/>
          </w:rPr>
          <w:t>s</w:t>
        </w:r>
        <w:r w:rsidRPr="008C0F1C">
          <w:rPr>
            <w:color w:val="000000"/>
            <w:sz w:val="22"/>
            <w:szCs w:val="22"/>
          </w:rPr>
          <w:t>istema</w:t>
        </w:r>
      </w:ins>
      <w:r w:rsidRPr="008C0F1C">
        <w:rPr>
          <w:color w:val="000000"/>
          <w:sz w:val="22"/>
          <w:szCs w:val="22"/>
        </w:rPr>
        <w:t xml:space="preserve"> tomará las medidas que estime necesarias, coordinando las actuaciones sobre el sistema de producción</w:t>
      </w:r>
      <w:ins w:id="308" w:author="Autor">
        <w:r w:rsidR="00127825" w:rsidRPr="008C0F1C">
          <w:rPr>
            <w:color w:val="000000"/>
            <w:sz w:val="22"/>
            <w:szCs w:val="22"/>
          </w:rPr>
          <w:t>,</w:t>
        </w:r>
      </w:ins>
      <w:r w:rsidRPr="008C0F1C">
        <w:rPr>
          <w:color w:val="000000"/>
          <w:sz w:val="22"/>
          <w:szCs w:val="22"/>
        </w:rPr>
        <w:t xml:space="preserve"> </w:t>
      </w:r>
      <w:del w:id="309" w:author="Autor">
        <w:r w:rsidRPr="008C0F1C" w:rsidDel="00127825">
          <w:rPr>
            <w:color w:val="000000"/>
            <w:sz w:val="22"/>
            <w:szCs w:val="22"/>
          </w:rPr>
          <w:delText>y</w:delText>
        </w:r>
      </w:del>
      <w:r w:rsidRPr="008C0F1C">
        <w:rPr>
          <w:color w:val="000000"/>
          <w:sz w:val="22"/>
          <w:szCs w:val="22"/>
        </w:rPr>
        <w:t>transporte,</w:t>
      </w:r>
      <w:ins w:id="310" w:author="Autor">
        <w:r w:rsidR="00514A31" w:rsidRPr="008C0F1C">
          <w:rPr>
            <w:color w:val="000000"/>
            <w:sz w:val="22"/>
            <w:szCs w:val="22"/>
          </w:rPr>
          <w:t xml:space="preserve"> distribución, demanda y almacenamiento</w:t>
        </w:r>
        <w:r w:rsidR="009541F1" w:rsidRPr="008C0F1C">
          <w:rPr>
            <w:color w:val="000000"/>
            <w:sz w:val="22"/>
            <w:szCs w:val="22"/>
          </w:rPr>
          <w:t xml:space="preserve"> (en este último caso, según se desarrolle normativamente)</w:t>
        </w:r>
      </w:ins>
      <w:r w:rsidR="005C6132" w:rsidRPr="008C0F1C">
        <w:rPr>
          <w:color w:val="000000"/>
          <w:sz w:val="22"/>
          <w:szCs w:val="22"/>
        </w:rPr>
        <w:t xml:space="preserve"> </w:t>
      </w:r>
      <w:r w:rsidRPr="008C0F1C">
        <w:rPr>
          <w:color w:val="000000"/>
          <w:sz w:val="22"/>
          <w:szCs w:val="22"/>
        </w:rPr>
        <w:t xml:space="preserve">para conseguir de la forma más rápida posible que las variables de control de la seguridad del sistema eléctrico vuelvan a </w:t>
      </w:r>
      <w:del w:id="311" w:author="Autor">
        <w:r w:rsidRPr="008C0F1C">
          <w:rPr>
            <w:color w:val="000000"/>
            <w:sz w:val="22"/>
            <w:szCs w:val="22"/>
          </w:rPr>
          <w:delText xml:space="preserve">éste a </w:delText>
        </w:r>
      </w:del>
      <w:r w:rsidRPr="008C0F1C">
        <w:rPr>
          <w:color w:val="000000"/>
          <w:sz w:val="22"/>
          <w:szCs w:val="22"/>
        </w:rPr>
        <w:t>su estado normal.</w:t>
      </w:r>
    </w:p>
    <w:p w14:paraId="0DDFA3F8" w14:textId="030CE300" w:rsidR="00A93BD6" w:rsidRPr="008C0F1C" w:rsidRDefault="00A93BD6" w:rsidP="00404D2A">
      <w:pPr>
        <w:pStyle w:val="Pa6"/>
        <w:ind w:firstLine="340"/>
        <w:jc w:val="both"/>
        <w:rPr>
          <w:color w:val="000000"/>
          <w:sz w:val="22"/>
          <w:szCs w:val="22"/>
        </w:rPr>
      </w:pPr>
      <w:r w:rsidRPr="008C0F1C">
        <w:rPr>
          <w:color w:val="000000"/>
          <w:sz w:val="22"/>
          <w:szCs w:val="22"/>
        </w:rPr>
        <w:t xml:space="preserve">Las pautas de actuación serán completamente análogas a las indicadas en el </w:t>
      </w:r>
      <w:del w:id="312" w:author="Autor">
        <w:r w:rsidRPr="008C0F1C">
          <w:rPr>
            <w:color w:val="000000"/>
            <w:sz w:val="22"/>
            <w:szCs w:val="22"/>
          </w:rPr>
          <w:delText>apartado 7.3</w:delText>
        </w:r>
      </w:del>
      <w:ins w:id="313" w:author="Autor">
        <w:r w:rsidR="009C276B" w:rsidRPr="008C0F1C">
          <w:rPr>
            <w:color w:val="000000"/>
            <w:sz w:val="22"/>
            <w:szCs w:val="22"/>
          </w:rPr>
          <w:t xml:space="preserve">apartado </w:t>
        </w:r>
        <w:r w:rsidR="00253C17" w:rsidRPr="008C0F1C">
          <w:rPr>
            <w:color w:val="000000"/>
            <w:sz w:val="22"/>
            <w:szCs w:val="22"/>
          </w:rPr>
          <w:t>anterior</w:t>
        </w:r>
      </w:ins>
      <w:r w:rsidRPr="008C0F1C">
        <w:rPr>
          <w:color w:val="000000"/>
          <w:sz w:val="22"/>
          <w:szCs w:val="22"/>
        </w:rPr>
        <w:t>, sobre las que el hecho diferenciador esencial será dar prioridad a las medidas que se muestren más eficaces considerando que la rapidez de su implantación es esencial cuando las violaciones existentes de los criterios de seguridad sean graves.</w:t>
      </w:r>
    </w:p>
    <w:p w14:paraId="57A218EA" w14:textId="73CD8C9C" w:rsidR="00A93BD6" w:rsidRPr="008C0F1C" w:rsidDel="00D024CB" w:rsidRDefault="00A93BD6" w:rsidP="00404D2A">
      <w:pPr>
        <w:pStyle w:val="Pa6"/>
        <w:ind w:firstLine="340"/>
        <w:jc w:val="both"/>
        <w:rPr>
          <w:ins w:id="314" w:author="Autor"/>
          <w:del w:id="315" w:author="Autor"/>
          <w:color w:val="000000"/>
          <w:sz w:val="22"/>
          <w:szCs w:val="22"/>
        </w:rPr>
      </w:pPr>
      <w:del w:id="316" w:author="Autor">
        <w:r w:rsidRPr="008C0F1C" w:rsidDel="00D024CB">
          <w:rPr>
            <w:color w:val="000000"/>
            <w:sz w:val="22"/>
            <w:szCs w:val="22"/>
          </w:rPr>
          <w:delText xml:space="preserve">Asimismo, en el caso de producirse alguna interrupción del suministro eléctrico de carácter local, </w:delText>
        </w:r>
        <w:r w:rsidR="00B81B5F" w:rsidRPr="008C0F1C" w:rsidDel="00D024CB">
          <w:rPr>
            <w:color w:val="000000"/>
            <w:sz w:val="22"/>
            <w:szCs w:val="22"/>
          </w:rPr>
          <w:delText>motivada</w:delText>
        </w:r>
        <w:r w:rsidRPr="008C0F1C" w:rsidDel="00D024CB">
          <w:rPr>
            <w:color w:val="000000"/>
            <w:sz w:val="22"/>
            <w:szCs w:val="22"/>
          </w:rPr>
          <w:delText xml:space="preserve"> por un incidente en el sistema de producción y transporte, el Operador del Sistema deberá coordinar</w:delText>
        </w:r>
      </w:del>
      <w:ins w:id="317" w:author="Autor">
        <w:del w:id="318" w:author="Autor">
          <w:r w:rsidR="00357B10" w:rsidRPr="008C0F1C" w:rsidDel="00D024CB">
            <w:rPr>
              <w:color w:val="000000"/>
              <w:sz w:val="22"/>
              <w:szCs w:val="22"/>
            </w:rPr>
            <w:delText>,</w:delText>
          </w:r>
        </w:del>
      </w:ins>
      <w:del w:id="319" w:author="Autor">
        <w:r w:rsidRPr="008C0F1C" w:rsidDel="00D024CB">
          <w:rPr>
            <w:color w:val="000000"/>
            <w:sz w:val="22"/>
            <w:szCs w:val="22"/>
          </w:rPr>
          <w:delText xml:space="preserve"> con los despachos de los agentes afectados, la reposición del servicio.</w:delText>
        </w:r>
      </w:del>
    </w:p>
    <w:p w14:paraId="7C287B29" w14:textId="77777777" w:rsidR="00B81B5F" w:rsidRPr="008C0F1C" w:rsidRDefault="00B81B5F" w:rsidP="00227792">
      <w:pPr>
        <w:rPr>
          <w:rFonts w:ascii="Arial" w:hAnsi="Arial" w:cs="Arial"/>
        </w:rPr>
      </w:pPr>
    </w:p>
    <w:p w14:paraId="3809DE37" w14:textId="77777777" w:rsidR="009A33E6" w:rsidRPr="008C0F1C" w:rsidRDefault="00A93BD6" w:rsidP="00227792">
      <w:pPr>
        <w:pStyle w:val="Pa11"/>
        <w:numPr>
          <w:ilvl w:val="1"/>
          <w:numId w:val="7"/>
        </w:numPr>
        <w:spacing w:before="160"/>
        <w:jc w:val="both"/>
        <w:rPr>
          <w:color w:val="000000"/>
          <w:sz w:val="22"/>
          <w:szCs w:val="22"/>
        </w:rPr>
      </w:pPr>
      <w:r w:rsidRPr="008C0F1C">
        <w:rPr>
          <w:color w:val="000000"/>
          <w:sz w:val="22"/>
          <w:szCs w:val="22"/>
        </w:rPr>
        <w:t>Operación en estado de reposición.</w:t>
      </w:r>
    </w:p>
    <w:p w14:paraId="6D9EAED5" w14:textId="19FCA629"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El proceso de reposición será coordinado y dirigido en todo momento por el </w:t>
      </w:r>
      <w:del w:id="320" w:author="Autor">
        <w:r w:rsidRPr="008C0F1C">
          <w:rPr>
            <w:color w:val="000000"/>
            <w:sz w:val="22"/>
            <w:szCs w:val="22"/>
          </w:rPr>
          <w:delText>Operador</w:delText>
        </w:r>
      </w:del>
      <w:ins w:id="321"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22" w:author="Autor">
        <w:r w:rsidRPr="008C0F1C">
          <w:rPr>
            <w:color w:val="000000"/>
            <w:sz w:val="22"/>
            <w:szCs w:val="22"/>
          </w:rPr>
          <w:delText>Sistema</w:delText>
        </w:r>
      </w:del>
      <w:ins w:id="323" w:author="Autor">
        <w:r w:rsidR="00B81B5F" w:rsidRPr="008C0F1C">
          <w:rPr>
            <w:color w:val="000000"/>
            <w:sz w:val="22"/>
            <w:szCs w:val="22"/>
          </w:rPr>
          <w:t>s</w:t>
        </w:r>
        <w:r w:rsidRPr="008C0F1C">
          <w:rPr>
            <w:color w:val="000000"/>
            <w:sz w:val="22"/>
            <w:szCs w:val="22"/>
          </w:rPr>
          <w:t>istema</w:t>
        </w:r>
        <w:r w:rsidR="00731615" w:rsidRPr="008C0F1C">
          <w:rPr>
            <w:color w:val="000000"/>
            <w:sz w:val="22"/>
            <w:szCs w:val="22"/>
          </w:rPr>
          <w:t xml:space="preserve"> </w:t>
        </w:r>
        <w:r w:rsidR="00D024CB" w:rsidRPr="008C0F1C">
          <w:rPr>
            <w:color w:val="000000"/>
            <w:sz w:val="22"/>
            <w:szCs w:val="22"/>
          </w:rPr>
          <w:t>en base a lo dispuesto en los planes correspondientes</w:t>
        </w:r>
      </w:ins>
      <w:r w:rsidRPr="008C0F1C">
        <w:rPr>
          <w:color w:val="000000"/>
          <w:sz w:val="22"/>
          <w:szCs w:val="22"/>
        </w:rPr>
        <w:t>.</w:t>
      </w:r>
    </w:p>
    <w:p w14:paraId="7BA60CD3" w14:textId="77777777" w:rsidR="00A93BD6" w:rsidRPr="008C0F1C" w:rsidRDefault="00A93BD6" w:rsidP="00404D2A">
      <w:pPr>
        <w:pStyle w:val="Pa6"/>
        <w:ind w:firstLine="340"/>
        <w:jc w:val="both"/>
        <w:rPr>
          <w:color w:val="000000"/>
          <w:sz w:val="22"/>
          <w:szCs w:val="22"/>
        </w:rPr>
      </w:pPr>
      <w:r w:rsidRPr="008C0F1C">
        <w:rPr>
          <w:color w:val="000000"/>
          <w:sz w:val="22"/>
          <w:szCs w:val="22"/>
        </w:rPr>
        <w:t>Una vez detectada la pérdida de suministro en una zona eléctrica (cero zonal) o en la totalidad del sistema eléctrico (</w:t>
      </w:r>
      <w:proofErr w:type="gramStart"/>
      <w:r w:rsidRPr="008C0F1C">
        <w:rPr>
          <w:color w:val="000000"/>
          <w:sz w:val="22"/>
          <w:szCs w:val="22"/>
        </w:rPr>
        <w:t>cero total</w:t>
      </w:r>
      <w:proofErr w:type="gramEnd"/>
      <w:r w:rsidRPr="008C0F1C">
        <w:rPr>
          <w:color w:val="000000"/>
          <w:sz w:val="22"/>
          <w:szCs w:val="22"/>
        </w:rPr>
        <w:t xml:space="preserve">), el </w:t>
      </w:r>
      <w:del w:id="324" w:author="Autor">
        <w:r w:rsidRPr="008C0F1C">
          <w:rPr>
            <w:color w:val="000000"/>
            <w:sz w:val="22"/>
            <w:szCs w:val="22"/>
          </w:rPr>
          <w:delText>Operador</w:delText>
        </w:r>
      </w:del>
      <w:ins w:id="325"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26" w:author="Autor">
        <w:r w:rsidRPr="008C0F1C">
          <w:rPr>
            <w:color w:val="000000"/>
            <w:sz w:val="22"/>
            <w:szCs w:val="22"/>
          </w:rPr>
          <w:delText>Sistema</w:delText>
        </w:r>
      </w:del>
      <w:ins w:id="327"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atenderá prioritariamente a la reposición urgente del suministro eléctrico en la zona afectada.</w:t>
      </w:r>
    </w:p>
    <w:p w14:paraId="2C46E6C7" w14:textId="48F3CF65" w:rsidR="00A93BD6" w:rsidRPr="008C0F1C" w:rsidRDefault="00A93BD6" w:rsidP="00404D2A">
      <w:pPr>
        <w:pStyle w:val="Pa6"/>
        <w:ind w:firstLine="340"/>
        <w:jc w:val="both"/>
        <w:rPr>
          <w:color w:val="000000"/>
          <w:sz w:val="22"/>
          <w:szCs w:val="22"/>
        </w:rPr>
      </w:pPr>
      <w:r w:rsidRPr="008C0F1C">
        <w:rPr>
          <w:color w:val="000000"/>
          <w:sz w:val="22"/>
          <w:szCs w:val="22"/>
        </w:rPr>
        <w:t xml:space="preserve">El </w:t>
      </w:r>
      <w:del w:id="328" w:author="Autor">
        <w:r w:rsidRPr="008C0F1C">
          <w:rPr>
            <w:color w:val="000000"/>
            <w:sz w:val="22"/>
            <w:szCs w:val="22"/>
          </w:rPr>
          <w:delText>Operador</w:delText>
        </w:r>
      </w:del>
      <w:ins w:id="329"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30" w:author="Autor">
        <w:r w:rsidRPr="008C0F1C">
          <w:rPr>
            <w:color w:val="000000"/>
            <w:sz w:val="22"/>
            <w:szCs w:val="22"/>
          </w:rPr>
          <w:delText>Sistema</w:delText>
        </w:r>
      </w:del>
      <w:ins w:id="331"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deberá poner en conocimiento de las Administraciones competentes la existencia de la perturbación e informarles de su evolución. Asimismo, informará de su existencia a la Comisión Nacional de </w:t>
      </w:r>
      <w:del w:id="332" w:author="Autor">
        <w:r w:rsidRPr="008C0F1C">
          <w:rPr>
            <w:color w:val="000000"/>
            <w:sz w:val="22"/>
            <w:szCs w:val="22"/>
          </w:rPr>
          <w:delText>Energía</w:delText>
        </w:r>
      </w:del>
      <w:ins w:id="333" w:author="Autor">
        <w:r w:rsidR="00FD51CD" w:rsidRPr="008C0F1C">
          <w:rPr>
            <w:color w:val="000000"/>
            <w:sz w:val="22"/>
            <w:szCs w:val="22"/>
          </w:rPr>
          <w:t>los Mercados y de la Competencia</w:t>
        </w:r>
      </w:ins>
      <w:r w:rsidR="00FD51CD" w:rsidRPr="008C0F1C">
        <w:rPr>
          <w:color w:val="000000"/>
          <w:sz w:val="22"/>
          <w:szCs w:val="22"/>
        </w:rPr>
        <w:t xml:space="preserve"> </w:t>
      </w:r>
      <w:r w:rsidRPr="008C0F1C">
        <w:rPr>
          <w:color w:val="000000"/>
          <w:sz w:val="22"/>
          <w:szCs w:val="22"/>
        </w:rPr>
        <w:t xml:space="preserve">y a los </w:t>
      </w:r>
      <w:del w:id="334" w:author="Autor">
        <w:r w:rsidRPr="008C0F1C" w:rsidDel="00A2427E">
          <w:rPr>
            <w:color w:val="000000"/>
            <w:sz w:val="22"/>
            <w:szCs w:val="22"/>
          </w:rPr>
          <w:delText xml:space="preserve">agentes </w:delText>
        </w:r>
      </w:del>
      <w:ins w:id="335" w:author="Autor">
        <w:r w:rsidR="00A2427E" w:rsidRPr="008C0F1C">
          <w:rPr>
            <w:color w:val="000000"/>
            <w:sz w:val="22"/>
            <w:szCs w:val="22"/>
          </w:rPr>
          <w:t xml:space="preserve">sujetos </w:t>
        </w:r>
      </w:ins>
      <w:r w:rsidRPr="008C0F1C">
        <w:rPr>
          <w:color w:val="000000"/>
          <w:sz w:val="22"/>
          <w:szCs w:val="22"/>
        </w:rPr>
        <w:t>del sistema.</w:t>
      </w:r>
    </w:p>
    <w:p w14:paraId="371017F7" w14:textId="46F47141" w:rsidR="00A93BD6" w:rsidRPr="008C0F1C" w:rsidRDefault="00A93BD6" w:rsidP="00404D2A">
      <w:pPr>
        <w:pStyle w:val="Pa6"/>
        <w:ind w:firstLine="340"/>
        <w:jc w:val="both"/>
        <w:rPr>
          <w:color w:val="000000"/>
          <w:sz w:val="22"/>
          <w:szCs w:val="22"/>
        </w:rPr>
      </w:pPr>
      <w:r w:rsidRPr="008C0F1C">
        <w:rPr>
          <w:color w:val="000000"/>
          <w:sz w:val="22"/>
          <w:szCs w:val="22"/>
        </w:rPr>
        <w:t xml:space="preserve">En estado de reposición el </w:t>
      </w:r>
      <w:del w:id="336" w:author="Autor">
        <w:r w:rsidRPr="008C0F1C">
          <w:rPr>
            <w:color w:val="000000"/>
            <w:sz w:val="22"/>
            <w:szCs w:val="22"/>
          </w:rPr>
          <w:delText>Operador</w:delText>
        </w:r>
      </w:del>
      <w:ins w:id="337"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38" w:author="Autor">
        <w:r w:rsidRPr="008C0F1C">
          <w:rPr>
            <w:color w:val="000000"/>
            <w:sz w:val="22"/>
            <w:szCs w:val="22"/>
          </w:rPr>
          <w:delText>Sistema</w:delText>
        </w:r>
      </w:del>
      <w:ins w:id="339" w:author="Autor">
        <w:r w:rsidR="00F02AB1" w:rsidRPr="008C0F1C">
          <w:rPr>
            <w:color w:val="000000"/>
            <w:sz w:val="22"/>
            <w:szCs w:val="22"/>
          </w:rPr>
          <w:t>s</w:t>
        </w:r>
        <w:r w:rsidRPr="008C0F1C">
          <w:rPr>
            <w:color w:val="000000"/>
            <w:sz w:val="22"/>
            <w:szCs w:val="22"/>
          </w:rPr>
          <w:t>istema</w:t>
        </w:r>
      </w:ins>
      <w:r w:rsidRPr="008C0F1C">
        <w:rPr>
          <w:color w:val="000000"/>
          <w:sz w:val="22"/>
          <w:szCs w:val="22"/>
        </w:rPr>
        <w:t>, con el concurso de</w:t>
      </w:r>
      <w:ins w:id="340" w:author="Autor">
        <w:r w:rsidR="00152964" w:rsidRPr="008C0F1C">
          <w:rPr>
            <w:color w:val="000000"/>
            <w:sz w:val="22"/>
            <w:szCs w:val="22"/>
          </w:rPr>
          <w:t xml:space="preserve"> los sujetos dentro del ámbito de aplicación de </w:t>
        </w:r>
        <w:r w:rsidR="0043168B" w:rsidRPr="008C0F1C">
          <w:rPr>
            <w:color w:val="000000"/>
            <w:sz w:val="22"/>
            <w:szCs w:val="22"/>
          </w:rPr>
          <w:t>este procedimiento</w:t>
        </w:r>
      </w:ins>
      <w:del w:id="341" w:author="Autor">
        <w:r w:rsidRPr="008C0F1C" w:rsidDel="00152964">
          <w:rPr>
            <w:color w:val="000000"/>
            <w:sz w:val="22"/>
            <w:szCs w:val="22"/>
          </w:rPr>
          <w:delText xml:space="preserve"> las empresas transportistas, de los productores y de los gestores de distribución</w:delText>
        </w:r>
      </w:del>
      <w:r w:rsidRPr="008C0F1C">
        <w:rPr>
          <w:color w:val="000000"/>
          <w:sz w:val="22"/>
          <w:szCs w:val="22"/>
        </w:rPr>
        <w:t>, dispondrá las actuaciones sobre los elementos de la red en la forma siguiente:</w:t>
      </w:r>
    </w:p>
    <w:p w14:paraId="7F7436FE" w14:textId="77777777" w:rsidR="00A93BD6" w:rsidRPr="008C0F1C" w:rsidRDefault="00A93BD6" w:rsidP="00404D2A">
      <w:pPr>
        <w:pStyle w:val="Pa14"/>
        <w:spacing w:before="100"/>
        <w:ind w:firstLine="340"/>
        <w:jc w:val="both"/>
        <w:rPr>
          <w:color w:val="000000"/>
          <w:sz w:val="22"/>
          <w:szCs w:val="22"/>
        </w:rPr>
      </w:pPr>
      <w:r w:rsidRPr="008C0F1C">
        <w:rPr>
          <w:color w:val="000000"/>
          <w:sz w:val="22"/>
          <w:szCs w:val="22"/>
        </w:rPr>
        <w:t>●· Activará los Planes de Reposición del Servicio (</w:t>
      </w:r>
      <w:proofErr w:type="spellStart"/>
      <w:r w:rsidRPr="008C0F1C">
        <w:rPr>
          <w:color w:val="000000"/>
          <w:sz w:val="22"/>
          <w:szCs w:val="22"/>
        </w:rPr>
        <w:t>PRS</w:t>
      </w:r>
      <w:proofErr w:type="spellEnd"/>
      <w:r w:rsidRPr="008C0F1C">
        <w:rPr>
          <w:color w:val="000000"/>
          <w:sz w:val="22"/>
          <w:szCs w:val="22"/>
        </w:rPr>
        <w:t>) correspondientes, cuando éstos sean de aplicación por las características y/o extensión del incidente, pudiendo complementarlos o modificarlos cuando las circunstancias así lo aconsejen.</w:t>
      </w:r>
    </w:p>
    <w:p w14:paraId="286EAD6E" w14:textId="164F70E0" w:rsidR="00A93BD6" w:rsidRPr="008C0F1C" w:rsidRDefault="00A93BD6" w:rsidP="00404D2A">
      <w:pPr>
        <w:pStyle w:val="Pa6"/>
        <w:ind w:firstLine="340"/>
        <w:jc w:val="both"/>
        <w:rPr>
          <w:color w:val="000000"/>
          <w:sz w:val="22"/>
          <w:szCs w:val="22"/>
        </w:rPr>
      </w:pPr>
      <w:r w:rsidRPr="008C0F1C">
        <w:rPr>
          <w:color w:val="000000"/>
          <w:sz w:val="22"/>
          <w:szCs w:val="22"/>
        </w:rPr>
        <w:t xml:space="preserve">● Si no existe un </w:t>
      </w:r>
      <w:proofErr w:type="spellStart"/>
      <w:r w:rsidRPr="008C0F1C">
        <w:rPr>
          <w:color w:val="000000"/>
          <w:sz w:val="22"/>
          <w:szCs w:val="22"/>
        </w:rPr>
        <w:t>PRS</w:t>
      </w:r>
      <w:proofErr w:type="spellEnd"/>
      <w:r w:rsidRPr="008C0F1C">
        <w:rPr>
          <w:color w:val="000000"/>
          <w:sz w:val="22"/>
          <w:szCs w:val="22"/>
        </w:rPr>
        <w:t xml:space="preserve"> aplicable a la situación que se presenta, el </w:t>
      </w:r>
      <w:del w:id="342" w:author="Autor">
        <w:r w:rsidRPr="008C0F1C">
          <w:rPr>
            <w:color w:val="000000"/>
            <w:sz w:val="22"/>
            <w:szCs w:val="22"/>
          </w:rPr>
          <w:delText>Operador</w:delText>
        </w:r>
      </w:del>
      <w:ins w:id="343"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44" w:author="Autor">
        <w:r w:rsidRPr="008C0F1C">
          <w:rPr>
            <w:color w:val="000000"/>
            <w:sz w:val="22"/>
            <w:szCs w:val="22"/>
          </w:rPr>
          <w:delText>Sistema</w:delText>
        </w:r>
      </w:del>
      <w:ins w:id="345"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dirigirá la reposición dando las instrucciones necesarias a los distintos transportistas y, en su caso a los productores y a los gestores de distribución, basando sus decisiones en la información suministrada por los </w:t>
      </w:r>
      <w:del w:id="346" w:author="Autor">
        <w:r w:rsidRPr="008C0F1C" w:rsidDel="00A2427E">
          <w:rPr>
            <w:color w:val="000000"/>
            <w:sz w:val="22"/>
            <w:szCs w:val="22"/>
          </w:rPr>
          <w:delText>agentes</w:delText>
        </w:r>
      </w:del>
      <w:ins w:id="347" w:author="Autor">
        <w:r w:rsidR="00A2427E" w:rsidRPr="008C0F1C">
          <w:rPr>
            <w:color w:val="000000"/>
            <w:sz w:val="22"/>
            <w:szCs w:val="22"/>
          </w:rPr>
          <w:t>sujetos</w:t>
        </w:r>
      </w:ins>
      <w:r w:rsidRPr="008C0F1C">
        <w:rPr>
          <w:color w:val="000000"/>
          <w:sz w:val="22"/>
          <w:szCs w:val="22"/>
        </w:rPr>
        <w:t xml:space="preserve">, en su propia experiencia y en las herramientas y ayudas de que disponga. El </w:t>
      </w:r>
      <w:del w:id="348" w:author="Autor">
        <w:r w:rsidRPr="008C0F1C">
          <w:rPr>
            <w:color w:val="000000"/>
            <w:sz w:val="22"/>
            <w:szCs w:val="22"/>
          </w:rPr>
          <w:delText>Operador</w:delText>
        </w:r>
      </w:del>
      <w:ins w:id="349"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50" w:author="Autor">
        <w:r w:rsidRPr="008C0F1C">
          <w:rPr>
            <w:color w:val="000000"/>
            <w:sz w:val="22"/>
            <w:szCs w:val="22"/>
          </w:rPr>
          <w:delText>Sistema</w:delText>
        </w:r>
      </w:del>
      <w:ins w:id="351"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comunicará a la Administración competente</w:t>
      </w:r>
      <w:ins w:id="352" w:author="Autor">
        <w:r w:rsidR="00DF2582" w:rsidRPr="008C0F1C">
          <w:rPr>
            <w:color w:val="000000"/>
            <w:sz w:val="22"/>
            <w:szCs w:val="22"/>
          </w:rPr>
          <w:t>,</w:t>
        </w:r>
      </w:ins>
      <w:r w:rsidRPr="008C0F1C">
        <w:rPr>
          <w:color w:val="000000"/>
          <w:sz w:val="22"/>
          <w:szCs w:val="22"/>
        </w:rPr>
        <w:t xml:space="preserve"> en el plazo de un mes</w:t>
      </w:r>
      <w:ins w:id="353" w:author="Autor">
        <w:r w:rsidR="00DF2582" w:rsidRPr="008C0F1C">
          <w:rPr>
            <w:color w:val="000000"/>
            <w:sz w:val="22"/>
            <w:szCs w:val="22"/>
          </w:rPr>
          <w:t>,</w:t>
        </w:r>
      </w:ins>
      <w:r w:rsidRPr="008C0F1C">
        <w:rPr>
          <w:color w:val="000000"/>
          <w:sz w:val="22"/>
          <w:szCs w:val="22"/>
        </w:rPr>
        <w:t xml:space="preserve"> las decisiones adoptadas.</w:t>
      </w:r>
    </w:p>
    <w:p w14:paraId="390011E1" w14:textId="77777777" w:rsidR="00A93BD6" w:rsidRPr="008C0F1C" w:rsidRDefault="00A93BD6" w:rsidP="00404D2A">
      <w:pPr>
        <w:pStyle w:val="Pa6"/>
        <w:ind w:firstLine="340"/>
        <w:jc w:val="both"/>
        <w:rPr>
          <w:color w:val="000000"/>
          <w:sz w:val="22"/>
          <w:szCs w:val="22"/>
        </w:rPr>
      </w:pPr>
      <w:r w:rsidRPr="008C0F1C">
        <w:rPr>
          <w:color w:val="000000"/>
          <w:sz w:val="22"/>
          <w:szCs w:val="22"/>
        </w:rPr>
        <w:t>● Se adoptarán las medidas precisas para asegurar de forma prioritaria la alimentación de los servicios auxiliares de las centrales</w:t>
      </w:r>
      <w:ins w:id="354" w:author="Autor">
        <w:r w:rsidR="00DF2582" w:rsidRPr="008C0F1C">
          <w:rPr>
            <w:color w:val="000000"/>
            <w:sz w:val="22"/>
            <w:szCs w:val="22"/>
          </w:rPr>
          <w:t>.</w:t>
        </w:r>
      </w:ins>
    </w:p>
    <w:p w14:paraId="52BAB210" w14:textId="77777777" w:rsidR="00A93BD6" w:rsidRPr="008C0F1C" w:rsidRDefault="00A93BD6" w:rsidP="00404D2A">
      <w:pPr>
        <w:pStyle w:val="Pa6"/>
        <w:ind w:firstLine="340"/>
        <w:jc w:val="both"/>
        <w:rPr>
          <w:color w:val="000000"/>
          <w:sz w:val="22"/>
          <w:szCs w:val="22"/>
        </w:rPr>
      </w:pPr>
      <w:r w:rsidRPr="008C0F1C">
        <w:rPr>
          <w:color w:val="000000"/>
          <w:sz w:val="22"/>
          <w:szCs w:val="22"/>
        </w:rPr>
        <w:t xml:space="preserve">● Se suspenderán los </w:t>
      </w:r>
      <w:del w:id="355" w:author="Autor">
        <w:r w:rsidRPr="008C0F1C">
          <w:rPr>
            <w:color w:val="000000"/>
            <w:sz w:val="22"/>
            <w:szCs w:val="22"/>
          </w:rPr>
          <w:delText>descargos</w:delText>
        </w:r>
      </w:del>
      <w:ins w:id="356" w:author="Autor">
        <w:r w:rsidR="00DF2582" w:rsidRPr="008C0F1C">
          <w:rPr>
            <w:color w:val="000000"/>
            <w:sz w:val="22"/>
            <w:szCs w:val="22"/>
          </w:rPr>
          <w:t>trabajos</w:t>
        </w:r>
      </w:ins>
      <w:r w:rsidRPr="008C0F1C">
        <w:rPr>
          <w:color w:val="000000"/>
          <w:sz w:val="22"/>
          <w:szCs w:val="22"/>
        </w:rPr>
        <w:t xml:space="preserve"> en curso que puedan tener incidencia en el proceso de reposición.</w:t>
      </w:r>
    </w:p>
    <w:p w14:paraId="5F4DFB09"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lastRenderedPageBreak/>
        <w:t>Adicionalmente, los centros de control tomarán las medidas precisas que aseguren el correcto funcionamiento de los sistemas informáticos, las vías de comunicaciones y la alimentación eléctrica a los propios centros de control y a las instalaciones vitales.</w:t>
      </w:r>
    </w:p>
    <w:p w14:paraId="4DA45F56" w14:textId="77777777" w:rsidR="00E36D7F" w:rsidRPr="008C0F1C" w:rsidRDefault="00A93BD6" w:rsidP="00227792">
      <w:pPr>
        <w:jc w:val="both"/>
        <w:rPr>
          <w:rFonts w:ascii="Arial" w:hAnsi="Arial" w:cs="Arial"/>
          <w:color w:val="000000"/>
        </w:rPr>
      </w:pPr>
      <w:r w:rsidRPr="008C0F1C">
        <w:rPr>
          <w:rFonts w:ascii="Arial" w:hAnsi="Arial" w:cs="Arial"/>
          <w:color w:val="000000"/>
        </w:rPr>
        <w:t xml:space="preserve">Si un centro de control hubiera quedado inhabilitado para operar, será su centro de control de respaldo, si existe, quien asuma temporalmente las funciones de aquél, informando de esta eventualidad al </w:t>
      </w:r>
      <w:del w:id="357" w:author="Autor">
        <w:r w:rsidRPr="008C0F1C">
          <w:rPr>
            <w:rFonts w:ascii="Arial" w:hAnsi="Arial" w:cs="Arial"/>
            <w:color w:val="000000"/>
          </w:rPr>
          <w:delText>Operador</w:delText>
        </w:r>
      </w:del>
      <w:ins w:id="358" w:author="Autor">
        <w:r w:rsidR="00F02AB1" w:rsidRPr="008C0F1C">
          <w:rPr>
            <w:rFonts w:ascii="Arial" w:hAnsi="Arial" w:cs="Arial"/>
            <w:color w:val="000000"/>
          </w:rPr>
          <w:t>o</w:t>
        </w:r>
        <w:r w:rsidRPr="008C0F1C">
          <w:rPr>
            <w:rFonts w:ascii="Arial" w:hAnsi="Arial" w:cs="Arial"/>
            <w:color w:val="000000"/>
          </w:rPr>
          <w:t>perador</w:t>
        </w:r>
      </w:ins>
      <w:r w:rsidRPr="008C0F1C">
        <w:rPr>
          <w:rFonts w:ascii="Arial" w:hAnsi="Arial" w:cs="Arial"/>
          <w:color w:val="000000"/>
        </w:rPr>
        <w:t xml:space="preserve"> del </w:t>
      </w:r>
      <w:del w:id="359" w:author="Autor">
        <w:r w:rsidRPr="008C0F1C">
          <w:rPr>
            <w:rFonts w:ascii="Arial" w:hAnsi="Arial" w:cs="Arial"/>
            <w:color w:val="000000"/>
          </w:rPr>
          <w:delText>Sistema</w:delText>
        </w:r>
      </w:del>
      <w:ins w:id="360" w:author="Autor">
        <w:r w:rsidR="00F02AB1" w:rsidRPr="008C0F1C">
          <w:rPr>
            <w:rFonts w:ascii="Arial" w:hAnsi="Arial" w:cs="Arial"/>
            <w:color w:val="000000"/>
          </w:rPr>
          <w:t>s</w:t>
        </w:r>
        <w:r w:rsidRPr="008C0F1C">
          <w:rPr>
            <w:rFonts w:ascii="Arial" w:hAnsi="Arial" w:cs="Arial"/>
            <w:color w:val="000000"/>
          </w:rPr>
          <w:t>istema</w:t>
        </w:r>
      </w:ins>
      <w:r w:rsidRPr="008C0F1C">
        <w:rPr>
          <w:rFonts w:ascii="Arial" w:hAnsi="Arial" w:cs="Arial"/>
          <w:color w:val="000000"/>
        </w:rPr>
        <w:t>. Cada centro de control deberá establecer los procedimientos operativos para la correcta operación de su centro de control de respaldo.</w:t>
      </w:r>
    </w:p>
    <w:p w14:paraId="35EA42A1" w14:textId="30AFFFB9" w:rsidR="00A93BD6" w:rsidRPr="008C0F1C" w:rsidRDefault="00A93BD6" w:rsidP="00404D2A">
      <w:pPr>
        <w:pStyle w:val="Pa6"/>
        <w:ind w:firstLine="340"/>
        <w:jc w:val="both"/>
        <w:rPr>
          <w:ins w:id="361" w:author="Autor"/>
          <w:color w:val="000000"/>
          <w:sz w:val="22"/>
          <w:szCs w:val="22"/>
        </w:rPr>
      </w:pPr>
      <w:r w:rsidRPr="008C0F1C">
        <w:rPr>
          <w:color w:val="000000"/>
          <w:sz w:val="22"/>
          <w:szCs w:val="22"/>
        </w:rPr>
        <w:t>Cada centro de control alertará a los retenes de las diferentes instalaciones y servicios por él coordinados</w:t>
      </w:r>
      <w:ins w:id="362" w:author="Autor">
        <w:r w:rsidR="00FF43B5" w:rsidRPr="008C0F1C">
          <w:rPr>
            <w:color w:val="000000"/>
            <w:sz w:val="22"/>
            <w:szCs w:val="22"/>
          </w:rPr>
          <w:t>,</w:t>
        </w:r>
      </w:ins>
      <w:r w:rsidRPr="008C0F1C">
        <w:rPr>
          <w:color w:val="000000"/>
          <w:sz w:val="22"/>
          <w:szCs w:val="22"/>
        </w:rPr>
        <w:t xml:space="preserve"> para posibilitar una rápida intervención.</w:t>
      </w:r>
    </w:p>
    <w:p w14:paraId="6AF23837" w14:textId="77777777" w:rsidR="00301315" w:rsidRPr="008C0F1C" w:rsidRDefault="00301315" w:rsidP="00C91F07">
      <w:pPr>
        <w:rPr>
          <w:rFonts w:ascii="Arial" w:hAnsi="Arial" w:cs="Arial"/>
        </w:rPr>
      </w:pPr>
    </w:p>
    <w:p w14:paraId="770AF2E7" w14:textId="77777777" w:rsidR="009A33E6" w:rsidRPr="008C0F1C" w:rsidRDefault="00A93BD6" w:rsidP="00227792">
      <w:pPr>
        <w:pStyle w:val="Pa12"/>
        <w:spacing w:before="280"/>
        <w:rPr>
          <w:color w:val="000000"/>
          <w:sz w:val="22"/>
          <w:szCs w:val="22"/>
        </w:rPr>
      </w:pPr>
      <w:r w:rsidRPr="008C0F1C">
        <w:rPr>
          <w:color w:val="000000"/>
          <w:sz w:val="22"/>
          <w:szCs w:val="22"/>
        </w:rPr>
        <w:t xml:space="preserve">8. </w:t>
      </w:r>
      <w:r w:rsidRPr="008C0F1C">
        <w:rPr>
          <w:i/>
          <w:iCs/>
          <w:color w:val="000000"/>
          <w:sz w:val="22"/>
          <w:szCs w:val="22"/>
        </w:rPr>
        <w:t>Control de las tensiones en el sistema</w:t>
      </w:r>
    </w:p>
    <w:p w14:paraId="7A156EA4" w14:textId="1F0375FF" w:rsidR="00A93BD6" w:rsidRPr="008C0F1C" w:rsidRDefault="00A93BD6" w:rsidP="00404D2A">
      <w:pPr>
        <w:pStyle w:val="Pa14"/>
        <w:spacing w:before="100"/>
        <w:ind w:firstLine="340"/>
        <w:jc w:val="both"/>
        <w:rPr>
          <w:color w:val="000000"/>
          <w:sz w:val="22"/>
          <w:szCs w:val="22"/>
        </w:rPr>
      </w:pPr>
      <w:r w:rsidRPr="008C0F1C">
        <w:rPr>
          <w:color w:val="000000"/>
          <w:sz w:val="22"/>
          <w:szCs w:val="22"/>
        </w:rPr>
        <w:t>Los criterios de operación para el control de las tensiones de los nudos pertenecientes a la red de transporte serán los est</w:t>
      </w:r>
      <w:r w:rsidR="00F02AB1" w:rsidRPr="008C0F1C">
        <w:rPr>
          <w:color w:val="000000"/>
          <w:sz w:val="22"/>
          <w:szCs w:val="22"/>
        </w:rPr>
        <w:t xml:space="preserve">ablecidos en el procedimiento </w:t>
      </w:r>
      <w:ins w:id="363" w:author="Autor">
        <w:r w:rsidR="00441E80" w:rsidRPr="008C0F1C">
          <w:rPr>
            <w:color w:val="000000"/>
            <w:sz w:val="22"/>
            <w:szCs w:val="22"/>
          </w:rPr>
          <w:t>P. O.</w:t>
        </w:r>
        <w:r w:rsidR="00A844F8" w:rsidRPr="008C0F1C">
          <w:rPr>
            <w:color w:val="000000"/>
            <w:sz w:val="22"/>
            <w:szCs w:val="22"/>
          </w:rPr>
          <w:t xml:space="preserve"> </w:t>
        </w:r>
        <w:r w:rsidR="005724A4" w:rsidRPr="008C0F1C">
          <w:rPr>
            <w:color w:val="000000"/>
            <w:sz w:val="22"/>
            <w:szCs w:val="22"/>
          </w:rPr>
          <w:t>SENP</w:t>
        </w:r>
        <w:r w:rsidR="00A844F8" w:rsidRPr="008C0F1C">
          <w:rPr>
            <w:color w:val="000000"/>
            <w:sz w:val="22"/>
            <w:szCs w:val="22"/>
          </w:rPr>
          <w:t xml:space="preserve"> </w:t>
        </w:r>
      </w:ins>
      <w:r w:rsidRPr="008C0F1C">
        <w:rPr>
          <w:color w:val="000000"/>
          <w:sz w:val="22"/>
          <w:szCs w:val="22"/>
        </w:rPr>
        <w:t>1</w:t>
      </w:r>
      <w:ins w:id="364" w:author="Autor">
        <w:r w:rsidR="00D50DC2" w:rsidRPr="008C0F1C">
          <w:rPr>
            <w:color w:val="000000"/>
            <w:sz w:val="22"/>
            <w:szCs w:val="22"/>
          </w:rPr>
          <w:t>.</w:t>
        </w:r>
      </w:ins>
      <w:del w:id="365" w:author="Autor">
        <w:r w:rsidRPr="008C0F1C" w:rsidDel="00D50DC2">
          <w:rPr>
            <w:color w:val="000000"/>
            <w:sz w:val="22"/>
            <w:szCs w:val="22"/>
          </w:rPr>
          <w:delText xml:space="preserve"> </w:delText>
        </w:r>
        <w:r w:rsidRPr="008C0F1C">
          <w:rPr>
            <w:color w:val="000000"/>
            <w:sz w:val="22"/>
            <w:szCs w:val="22"/>
          </w:rPr>
          <w:delText>y en el Plan de Control de Tensión.</w:delText>
        </w:r>
      </w:del>
    </w:p>
    <w:p w14:paraId="23428AFB" w14:textId="51A14218" w:rsidR="00A93BD6" w:rsidRPr="008C0F1C" w:rsidRDefault="00A93BD6" w:rsidP="00404D2A">
      <w:pPr>
        <w:pStyle w:val="Pa6"/>
        <w:ind w:firstLine="340"/>
        <w:jc w:val="both"/>
        <w:rPr>
          <w:color w:val="000000"/>
          <w:sz w:val="22"/>
          <w:szCs w:val="22"/>
        </w:rPr>
      </w:pPr>
      <w:r w:rsidRPr="008C0F1C">
        <w:rPr>
          <w:color w:val="000000"/>
          <w:sz w:val="22"/>
          <w:szCs w:val="22"/>
        </w:rPr>
        <w:t xml:space="preserve">El </w:t>
      </w:r>
      <w:del w:id="366" w:author="Autor">
        <w:r w:rsidRPr="008C0F1C">
          <w:rPr>
            <w:color w:val="000000"/>
            <w:sz w:val="22"/>
            <w:szCs w:val="22"/>
          </w:rPr>
          <w:delText>SOO Operador</w:delText>
        </w:r>
      </w:del>
      <w:ins w:id="367"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68" w:author="Autor">
        <w:r w:rsidRPr="008C0F1C">
          <w:rPr>
            <w:color w:val="000000"/>
            <w:sz w:val="22"/>
            <w:szCs w:val="22"/>
          </w:rPr>
          <w:delText>Sistema</w:delText>
        </w:r>
      </w:del>
      <w:ins w:id="369"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supervisará en tiempo real que la tensión en los nudos de la red de transporte se ajuste a las consignas de tensión y factores de potencia</w:t>
      </w:r>
      <w:r w:rsidR="005C6132" w:rsidRPr="008C0F1C">
        <w:rPr>
          <w:color w:val="000000"/>
          <w:sz w:val="22"/>
          <w:szCs w:val="22"/>
        </w:rPr>
        <w:t xml:space="preserve"> </w:t>
      </w:r>
      <w:ins w:id="370" w:author="Autor">
        <w:r w:rsidR="00BC0C8E" w:rsidRPr="008C0F1C">
          <w:rPr>
            <w:color w:val="000000"/>
            <w:sz w:val="22"/>
            <w:szCs w:val="22"/>
          </w:rPr>
          <w:t xml:space="preserve">establecidos </w:t>
        </w:r>
        <w:r w:rsidR="005E11E8" w:rsidRPr="008C0F1C">
          <w:rPr>
            <w:color w:val="000000"/>
            <w:sz w:val="22"/>
            <w:szCs w:val="22"/>
          </w:rPr>
          <w:t xml:space="preserve">en el </w:t>
        </w:r>
        <w:r w:rsidR="00441E80" w:rsidRPr="008C0F1C">
          <w:rPr>
            <w:color w:val="000000"/>
            <w:sz w:val="22"/>
            <w:szCs w:val="22"/>
          </w:rPr>
          <w:t>P. O.</w:t>
        </w:r>
        <w:r w:rsidR="005E11E8" w:rsidRPr="008C0F1C">
          <w:rPr>
            <w:color w:val="000000"/>
            <w:sz w:val="22"/>
            <w:szCs w:val="22"/>
          </w:rPr>
          <w:t xml:space="preserve"> SENP</w:t>
        </w:r>
        <w:r w:rsidR="008945A3" w:rsidRPr="008C0F1C">
          <w:rPr>
            <w:color w:val="000000"/>
            <w:sz w:val="22"/>
            <w:szCs w:val="22"/>
          </w:rPr>
          <w:t xml:space="preserve"> 1</w:t>
        </w:r>
      </w:ins>
      <w:del w:id="371" w:author="Autor">
        <w:r w:rsidRPr="008C0F1C">
          <w:rPr>
            <w:color w:val="000000"/>
            <w:sz w:val="22"/>
            <w:szCs w:val="22"/>
          </w:rPr>
          <w:delText>resultantes del Plan de Control de Tensión</w:delText>
        </w:r>
      </w:del>
      <w:r w:rsidRPr="008C0F1C">
        <w:rPr>
          <w:color w:val="000000"/>
          <w:sz w:val="22"/>
          <w:szCs w:val="22"/>
        </w:rPr>
        <w:t xml:space="preserve">. Asimismo, deberá garantizar que se cumplen los criterios de seguridad y funcionamiento para la operación del sistema eléctrico exigibles, de acuerdo con lo establecido en el procedimiento </w:t>
      </w:r>
      <w:ins w:id="372" w:author="Autor">
        <w:r w:rsidR="00441E80" w:rsidRPr="008C0F1C">
          <w:rPr>
            <w:color w:val="000000"/>
            <w:sz w:val="22"/>
            <w:szCs w:val="22"/>
          </w:rPr>
          <w:t>P. O.</w:t>
        </w:r>
        <w:r w:rsidR="00A844F8" w:rsidRPr="008C0F1C">
          <w:rPr>
            <w:color w:val="000000"/>
            <w:sz w:val="22"/>
            <w:szCs w:val="22"/>
          </w:rPr>
          <w:t xml:space="preserve"> </w:t>
        </w:r>
        <w:r w:rsidR="005724A4" w:rsidRPr="008C0F1C">
          <w:rPr>
            <w:color w:val="000000"/>
            <w:sz w:val="22"/>
            <w:szCs w:val="22"/>
          </w:rPr>
          <w:t>SENP</w:t>
        </w:r>
        <w:r w:rsidR="00A844F8" w:rsidRPr="008C0F1C">
          <w:rPr>
            <w:color w:val="000000"/>
            <w:sz w:val="22"/>
            <w:szCs w:val="22"/>
          </w:rPr>
          <w:t xml:space="preserve"> </w:t>
        </w:r>
      </w:ins>
      <w:r w:rsidRPr="008C0F1C">
        <w:rPr>
          <w:color w:val="000000"/>
          <w:sz w:val="22"/>
          <w:szCs w:val="22"/>
        </w:rPr>
        <w:t>1.</w:t>
      </w:r>
    </w:p>
    <w:p w14:paraId="4ADA8D55" w14:textId="2CF9699B" w:rsidR="00A93BD6" w:rsidRPr="008C0F1C" w:rsidRDefault="00A93BD6" w:rsidP="00404D2A">
      <w:pPr>
        <w:pStyle w:val="Pa6"/>
        <w:ind w:firstLine="340"/>
        <w:jc w:val="both"/>
        <w:rPr>
          <w:color w:val="000000"/>
          <w:sz w:val="22"/>
          <w:szCs w:val="22"/>
        </w:rPr>
      </w:pPr>
      <w:r w:rsidRPr="008C0F1C">
        <w:rPr>
          <w:color w:val="000000"/>
          <w:sz w:val="22"/>
          <w:szCs w:val="22"/>
        </w:rPr>
        <w:t xml:space="preserve">Para ello, el </w:t>
      </w:r>
      <w:del w:id="373" w:author="Autor">
        <w:r w:rsidRPr="008C0F1C">
          <w:rPr>
            <w:color w:val="000000"/>
            <w:sz w:val="22"/>
            <w:szCs w:val="22"/>
          </w:rPr>
          <w:delText>Operador</w:delText>
        </w:r>
      </w:del>
      <w:ins w:id="374"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75" w:author="Autor">
        <w:r w:rsidRPr="008C0F1C">
          <w:rPr>
            <w:color w:val="000000"/>
            <w:sz w:val="22"/>
            <w:szCs w:val="22"/>
          </w:rPr>
          <w:delText>Sistema,</w:delText>
        </w:r>
      </w:del>
      <w:ins w:id="376"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impartirá</w:t>
      </w:r>
      <w:ins w:id="377" w:author="Autor">
        <w:r w:rsidR="00C1386C" w:rsidRPr="008C0F1C">
          <w:rPr>
            <w:color w:val="000000"/>
            <w:sz w:val="22"/>
            <w:szCs w:val="22"/>
          </w:rPr>
          <w:t>,</w:t>
        </w:r>
      </w:ins>
      <w:r w:rsidRPr="008C0F1C">
        <w:rPr>
          <w:color w:val="000000"/>
          <w:sz w:val="22"/>
          <w:szCs w:val="22"/>
        </w:rPr>
        <w:t xml:space="preserve"> </w:t>
      </w:r>
      <w:del w:id="378" w:author="Autor">
        <w:r w:rsidRPr="008C0F1C" w:rsidDel="00497FFE">
          <w:rPr>
            <w:color w:val="000000"/>
            <w:sz w:val="22"/>
            <w:szCs w:val="22"/>
          </w:rPr>
          <w:delText xml:space="preserve">a los proveedores del servicio </w:delText>
        </w:r>
      </w:del>
      <w:ins w:id="379" w:author="Autor">
        <w:r w:rsidR="00FB1AA5" w:rsidRPr="008C0F1C">
          <w:rPr>
            <w:color w:val="000000"/>
            <w:sz w:val="22"/>
            <w:szCs w:val="22"/>
          </w:rPr>
          <w:t xml:space="preserve">a las instalaciones con </w:t>
        </w:r>
        <w:r w:rsidR="0019017B" w:rsidRPr="008C0F1C">
          <w:rPr>
            <w:color w:val="000000"/>
            <w:sz w:val="22"/>
            <w:szCs w:val="22"/>
          </w:rPr>
          <w:t xml:space="preserve">obligación de proporcionar la </w:t>
        </w:r>
        <w:r w:rsidR="00FB1AA5" w:rsidRPr="008C0F1C">
          <w:rPr>
            <w:color w:val="000000"/>
            <w:sz w:val="22"/>
            <w:szCs w:val="22"/>
          </w:rPr>
          <w:t xml:space="preserve">capacidad técnica </w:t>
        </w:r>
        <w:r w:rsidR="00AA3C26" w:rsidRPr="008C0F1C">
          <w:rPr>
            <w:color w:val="000000"/>
            <w:sz w:val="22"/>
            <w:szCs w:val="22"/>
          </w:rPr>
          <w:t xml:space="preserve">de control de tensión, </w:t>
        </w:r>
      </w:ins>
      <w:r w:rsidRPr="008C0F1C">
        <w:rPr>
          <w:color w:val="000000"/>
          <w:sz w:val="22"/>
          <w:szCs w:val="22"/>
        </w:rPr>
        <w:t>las instrucciones necesarias para la operación de los medios de control de tensión de su propiedad, a saber:</w:t>
      </w:r>
    </w:p>
    <w:p w14:paraId="3D6CE107" w14:textId="63A212D4"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 </w:t>
      </w:r>
      <w:del w:id="380" w:author="Autor">
        <w:r w:rsidRPr="008C0F1C" w:rsidDel="005F108F">
          <w:rPr>
            <w:color w:val="000000"/>
            <w:sz w:val="22"/>
            <w:szCs w:val="22"/>
          </w:rPr>
          <w:delText>Maniobra</w:delText>
        </w:r>
      </w:del>
      <w:ins w:id="381" w:author="Autor">
        <w:r w:rsidR="005F108F" w:rsidRPr="008C0F1C">
          <w:rPr>
            <w:color w:val="000000"/>
            <w:sz w:val="22"/>
            <w:szCs w:val="22"/>
          </w:rPr>
          <w:t>Gestión</w:t>
        </w:r>
      </w:ins>
      <w:r w:rsidRPr="008C0F1C">
        <w:rPr>
          <w:color w:val="000000"/>
          <w:sz w:val="22"/>
          <w:szCs w:val="22"/>
        </w:rPr>
        <w:t xml:space="preserve"> de los elementos de compensación de reactiva</w:t>
      </w:r>
      <w:del w:id="382" w:author="Autor">
        <w:r w:rsidRPr="008C0F1C" w:rsidDel="00D02936">
          <w:rPr>
            <w:color w:val="000000"/>
            <w:sz w:val="22"/>
            <w:szCs w:val="22"/>
          </w:rPr>
          <w:delText xml:space="preserve"> conectados en la red de transporte</w:delText>
        </w:r>
      </w:del>
      <w:ins w:id="383" w:author="Autor">
        <w:r w:rsidR="00FE15DF" w:rsidRPr="008C0F1C">
          <w:rPr>
            <w:color w:val="000000"/>
            <w:sz w:val="22"/>
            <w:szCs w:val="22"/>
          </w:rPr>
          <w:t>.</w:t>
        </w:r>
      </w:ins>
    </w:p>
    <w:p w14:paraId="150199A5" w14:textId="77777777" w:rsidR="00A93BD6" w:rsidRPr="008C0F1C" w:rsidRDefault="00A93BD6" w:rsidP="00404D2A">
      <w:pPr>
        <w:pStyle w:val="Pa6"/>
        <w:ind w:firstLine="340"/>
        <w:jc w:val="both"/>
        <w:rPr>
          <w:color w:val="000000"/>
          <w:sz w:val="22"/>
          <w:szCs w:val="22"/>
        </w:rPr>
      </w:pPr>
      <w:r w:rsidRPr="008C0F1C">
        <w:rPr>
          <w:color w:val="000000"/>
          <w:sz w:val="22"/>
          <w:szCs w:val="22"/>
        </w:rPr>
        <w:t>● Cambio de las tomas de regulación de los transformadores.</w:t>
      </w:r>
    </w:p>
    <w:p w14:paraId="1BDF423B" w14:textId="6B60440D" w:rsidR="00984715" w:rsidRPr="008C0F1C" w:rsidRDefault="00A93BD6">
      <w:pPr>
        <w:pStyle w:val="Pa6"/>
        <w:ind w:firstLine="340"/>
        <w:jc w:val="both"/>
        <w:rPr>
          <w:sz w:val="22"/>
          <w:szCs w:val="22"/>
        </w:rPr>
      </w:pPr>
      <w:r w:rsidRPr="008C0F1C">
        <w:rPr>
          <w:color w:val="000000"/>
          <w:sz w:val="22"/>
          <w:szCs w:val="22"/>
        </w:rPr>
        <w:t>● Modificación de las consignas de tensión</w:t>
      </w:r>
      <w:ins w:id="384" w:author="Autor">
        <w:r w:rsidR="00984715" w:rsidRPr="008C0F1C">
          <w:rPr>
            <w:color w:val="000000"/>
            <w:sz w:val="22"/>
            <w:szCs w:val="22"/>
          </w:rPr>
          <w:t>, potencia reactiva o factor de potencia de las instalaciones de producción categoría A</w:t>
        </w:r>
        <w:r w:rsidR="00923A02" w:rsidRPr="008C0F1C">
          <w:rPr>
            <w:color w:val="000000"/>
            <w:sz w:val="22"/>
            <w:szCs w:val="22"/>
          </w:rPr>
          <w:t xml:space="preserve"> y</w:t>
        </w:r>
        <w:r w:rsidR="007D7110" w:rsidRPr="008C0F1C">
          <w:rPr>
            <w:color w:val="000000"/>
            <w:sz w:val="22"/>
            <w:szCs w:val="22"/>
          </w:rPr>
          <w:t xml:space="preserve"> </w:t>
        </w:r>
        <w:r w:rsidR="00306F5D" w:rsidRPr="008C0F1C">
          <w:rPr>
            <w:color w:val="000000"/>
            <w:sz w:val="22"/>
            <w:szCs w:val="22"/>
          </w:rPr>
          <w:t xml:space="preserve">de </w:t>
        </w:r>
        <w:r w:rsidR="007D7110" w:rsidRPr="008C0F1C">
          <w:rPr>
            <w:color w:val="000000"/>
            <w:sz w:val="22"/>
            <w:szCs w:val="22"/>
          </w:rPr>
          <w:t>las instalaciones de producción categoría B.</w:t>
        </w:r>
      </w:ins>
      <w:r w:rsidR="005C6132" w:rsidRPr="008C0F1C">
        <w:rPr>
          <w:color w:val="000000"/>
          <w:sz w:val="22"/>
          <w:szCs w:val="22"/>
        </w:rPr>
        <w:t xml:space="preserve"> </w:t>
      </w:r>
      <w:del w:id="385" w:author="Autor">
        <w:r w:rsidRPr="008C0F1C" w:rsidDel="00984715">
          <w:rPr>
            <w:color w:val="000000"/>
            <w:sz w:val="22"/>
            <w:szCs w:val="22"/>
          </w:rPr>
          <w:delText>de los grupos.</w:delText>
        </w:r>
      </w:del>
    </w:p>
    <w:p w14:paraId="5EFCA19B" w14:textId="69639847" w:rsidR="00A93BD6" w:rsidRPr="008C0F1C" w:rsidRDefault="00674278" w:rsidP="00404D2A">
      <w:pPr>
        <w:pStyle w:val="Pa11"/>
        <w:spacing w:before="160"/>
        <w:ind w:firstLine="340"/>
        <w:jc w:val="both"/>
        <w:rPr>
          <w:ins w:id="386" w:author="Autor"/>
          <w:color w:val="000000"/>
          <w:sz w:val="22"/>
          <w:szCs w:val="22"/>
        </w:rPr>
      </w:pPr>
      <w:ins w:id="387" w:author="Autor">
        <w:r w:rsidRPr="008C0F1C">
          <w:rPr>
            <w:color w:val="000000"/>
            <w:sz w:val="22"/>
            <w:szCs w:val="22"/>
          </w:rPr>
          <w:t xml:space="preserve">Para </w:t>
        </w:r>
        <w:r w:rsidR="00A01B51" w:rsidRPr="008C0F1C">
          <w:rPr>
            <w:color w:val="000000"/>
            <w:sz w:val="22"/>
            <w:szCs w:val="22"/>
          </w:rPr>
          <w:t>aque</w:t>
        </w:r>
        <w:r w:rsidR="00BD5FFF" w:rsidRPr="008C0F1C">
          <w:rPr>
            <w:color w:val="000000"/>
            <w:sz w:val="22"/>
            <w:szCs w:val="22"/>
          </w:rPr>
          <w:t>llas instalaciones que</w:t>
        </w:r>
        <w:r w:rsidR="00531EBB" w:rsidRPr="008C0F1C">
          <w:rPr>
            <w:color w:val="000000"/>
            <w:sz w:val="22"/>
            <w:szCs w:val="22"/>
          </w:rPr>
          <w:t>,</w:t>
        </w:r>
        <w:r w:rsidR="00BD5FFF" w:rsidRPr="008C0F1C">
          <w:rPr>
            <w:color w:val="000000"/>
            <w:sz w:val="22"/>
            <w:szCs w:val="22"/>
          </w:rPr>
          <w:t xml:space="preserve"> </w:t>
        </w:r>
        <w:r w:rsidR="006E3B8A" w:rsidRPr="008C0F1C">
          <w:rPr>
            <w:color w:val="000000"/>
            <w:sz w:val="22"/>
            <w:szCs w:val="22"/>
          </w:rPr>
          <w:t>en</w:t>
        </w:r>
        <w:r w:rsidR="00BD5FFF" w:rsidRPr="008C0F1C">
          <w:rPr>
            <w:color w:val="000000"/>
            <w:sz w:val="22"/>
            <w:szCs w:val="22"/>
          </w:rPr>
          <w:t xml:space="preserve"> cumplimiento de sus obligaciones en cuanto</w:t>
        </w:r>
        <w:r w:rsidR="00482A4C" w:rsidRPr="008C0F1C">
          <w:rPr>
            <w:color w:val="000000"/>
            <w:sz w:val="22"/>
            <w:szCs w:val="22"/>
          </w:rPr>
          <w:t xml:space="preserve"> a </w:t>
        </w:r>
        <w:r w:rsidR="002F374B" w:rsidRPr="008C0F1C">
          <w:rPr>
            <w:color w:val="000000"/>
            <w:sz w:val="22"/>
            <w:szCs w:val="22"/>
          </w:rPr>
          <w:t>r</w:t>
        </w:r>
        <w:r w:rsidR="006E3B8A" w:rsidRPr="008C0F1C">
          <w:rPr>
            <w:color w:val="000000"/>
            <w:sz w:val="22"/>
            <w:szCs w:val="22"/>
          </w:rPr>
          <w:t>equisitos técnicos</w:t>
        </w:r>
        <w:r w:rsidR="008D016C" w:rsidRPr="008C0F1C">
          <w:rPr>
            <w:color w:val="000000"/>
            <w:sz w:val="22"/>
            <w:szCs w:val="22"/>
          </w:rPr>
          <w:t xml:space="preserve">, </w:t>
        </w:r>
        <w:r w:rsidR="006E3B8A" w:rsidRPr="008C0F1C">
          <w:rPr>
            <w:color w:val="000000"/>
            <w:sz w:val="22"/>
            <w:szCs w:val="22"/>
          </w:rPr>
          <w:t xml:space="preserve">cuenten </w:t>
        </w:r>
        <w:r w:rsidR="00DF3C7C" w:rsidRPr="008C0F1C">
          <w:rPr>
            <w:color w:val="000000"/>
            <w:sz w:val="22"/>
            <w:szCs w:val="22"/>
          </w:rPr>
          <w:t xml:space="preserve">con la posibilidad de recibir </w:t>
        </w:r>
        <w:r w:rsidR="00531EBB" w:rsidRPr="008C0F1C">
          <w:rPr>
            <w:color w:val="000000"/>
            <w:sz w:val="22"/>
            <w:szCs w:val="22"/>
          </w:rPr>
          <w:t>consignas</w:t>
        </w:r>
        <w:r w:rsidR="0099541C" w:rsidRPr="008C0F1C">
          <w:rPr>
            <w:color w:val="000000"/>
            <w:sz w:val="22"/>
            <w:szCs w:val="22"/>
          </w:rPr>
          <w:t xml:space="preserve"> en tiempo real</w:t>
        </w:r>
        <w:r w:rsidR="008D016C" w:rsidRPr="008C0F1C">
          <w:rPr>
            <w:color w:val="000000"/>
            <w:sz w:val="22"/>
            <w:szCs w:val="22"/>
          </w:rPr>
          <w:t>,</w:t>
        </w:r>
        <w:r w:rsidR="00015A63" w:rsidRPr="008C0F1C">
          <w:rPr>
            <w:color w:val="000000"/>
            <w:sz w:val="22"/>
            <w:szCs w:val="22"/>
          </w:rPr>
          <w:t xml:space="preserve"> </w:t>
        </w:r>
        <w:r w:rsidR="00093915" w:rsidRPr="008C0F1C">
          <w:rPr>
            <w:color w:val="000000"/>
            <w:sz w:val="22"/>
            <w:szCs w:val="22"/>
          </w:rPr>
          <w:t xml:space="preserve">el operador del sistema </w:t>
        </w:r>
        <w:r w:rsidRPr="008C0F1C">
          <w:rPr>
            <w:color w:val="000000"/>
            <w:sz w:val="22"/>
            <w:szCs w:val="22"/>
          </w:rPr>
          <w:t>podrá emitir</w:t>
        </w:r>
        <w:r w:rsidR="00093915" w:rsidRPr="008C0F1C">
          <w:rPr>
            <w:color w:val="000000"/>
            <w:sz w:val="22"/>
            <w:szCs w:val="22"/>
          </w:rPr>
          <w:t xml:space="preserve"> este tipo de consignas</w:t>
        </w:r>
        <w:r w:rsidRPr="008C0F1C">
          <w:rPr>
            <w:color w:val="000000"/>
            <w:sz w:val="22"/>
            <w:szCs w:val="22"/>
          </w:rPr>
          <w:t xml:space="preserve"> a efectos de conseguir un control de tensión más </w:t>
        </w:r>
        <w:r w:rsidR="007A76A0" w:rsidRPr="008C0F1C">
          <w:rPr>
            <w:color w:val="000000"/>
            <w:sz w:val="22"/>
            <w:szCs w:val="22"/>
          </w:rPr>
          <w:t xml:space="preserve">rápido y </w:t>
        </w:r>
        <w:r w:rsidRPr="008C0F1C">
          <w:rPr>
            <w:color w:val="000000"/>
            <w:sz w:val="22"/>
            <w:szCs w:val="22"/>
          </w:rPr>
          <w:t>eficaz</w:t>
        </w:r>
        <w:r w:rsidR="0099541C" w:rsidRPr="008C0F1C">
          <w:rPr>
            <w:color w:val="000000"/>
            <w:sz w:val="22"/>
            <w:szCs w:val="22"/>
          </w:rPr>
          <w:t xml:space="preserve">. </w:t>
        </w:r>
      </w:ins>
      <w:r w:rsidR="00A93BD6" w:rsidRPr="008C0F1C">
        <w:rPr>
          <w:color w:val="000000"/>
          <w:sz w:val="22"/>
          <w:szCs w:val="22"/>
        </w:rPr>
        <w:t>Las empresas propietarias de elementos de control de tensión</w:t>
      </w:r>
      <w:del w:id="388" w:author="Autor">
        <w:r w:rsidR="00A93BD6" w:rsidRPr="008C0F1C">
          <w:rPr>
            <w:color w:val="000000"/>
            <w:sz w:val="22"/>
            <w:szCs w:val="22"/>
          </w:rPr>
          <w:delText>,</w:delText>
        </w:r>
      </w:del>
      <w:r w:rsidR="00A93BD6" w:rsidRPr="008C0F1C">
        <w:rPr>
          <w:color w:val="000000"/>
          <w:sz w:val="22"/>
          <w:szCs w:val="22"/>
        </w:rPr>
        <w:t xml:space="preserve"> deberán informar al </w:t>
      </w:r>
      <w:del w:id="389" w:author="Autor">
        <w:r w:rsidR="00A93BD6" w:rsidRPr="008C0F1C">
          <w:rPr>
            <w:color w:val="000000"/>
            <w:sz w:val="22"/>
            <w:szCs w:val="22"/>
          </w:rPr>
          <w:delText>Operador</w:delText>
        </w:r>
      </w:del>
      <w:ins w:id="390" w:author="Autor">
        <w:r w:rsidR="00F02AB1" w:rsidRPr="008C0F1C">
          <w:rPr>
            <w:color w:val="000000"/>
            <w:sz w:val="22"/>
            <w:szCs w:val="22"/>
          </w:rPr>
          <w:t>o</w:t>
        </w:r>
        <w:r w:rsidR="00A93BD6" w:rsidRPr="008C0F1C">
          <w:rPr>
            <w:color w:val="000000"/>
            <w:sz w:val="22"/>
            <w:szCs w:val="22"/>
          </w:rPr>
          <w:t>perador</w:t>
        </w:r>
      </w:ins>
      <w:r w:rsidR="00A93BD6" w:rsidRPr="008C0F1C">
        <w:rPr>
          <w:color w:val="000000"/>
          <w:sz w:val="22"/>
          <w:szCs w:val="22"/>
        </w:rPr>
        <w:t xml:space="preserve"> del </w:t>
      </w:r>
      <w:del w:id="391" w:author="Autor">
        <w:r w:rsidR="00A93BD6" w:rsidRPr="008C0F1C">
          <w:rPr>
            <w:color w:val="000000"/>
            <w:sz w:val="22"/>
            <w:szCs w:val="22"/>
          </w:rPr>
          <w:delText>Sistema</w:delText>
        </w:r>
      </w:del>
      <w:ins w:id="392" w:author="Autor">
        <w:r w:rsidR="00F02AB1" w:rsidRPr="008C0F1C">
          <w:rPr>
            <w:color w:val="000000"/>
            <w:sz w:val="22"/>
            <w:szCs w:val="22"/>
          </w:rPr>
          <w:t>s</w:t>
        </w:r>
        <w:r w:rsidR="00A93BD6" w:rsidRPr="008C0F1C">
          <w:rPr>
            <w:color w:val="000000"/>
            <w:sz w:val="22"/>
            <w:szCs w:val="22"/>
          </w:rPr>
          <w:t>istema</w:t>
        </w:r>
      </w:ins>
      <w:r w:rsidR="00A93BD6" w:rsidRPr="008C0F1C">
        <w:rPr>
          <w:color w:val="000000"/>
          <w:sz w:val="22"/>
          <w:szCs w:val="22"/>
        </w:rPr>
        <w:t>, a la mayor brevedad posible, de cualquier circunstancia que pueda afectar a la disponibilidad y utilización de los elementos de control de tensión de su propiedad.</w:t>
      </w:r>
    </w:p>
    <w:p w14:paraId="2CD5D734" w14:textId="77777777" w:rsidR="00301315" w:rsidRPr="008C0F1C" w:rsidRDefault="00301315" w:rsidP="00C91F07">
      <w:pPr>
        <w:rPr>
          <w:rFonts w:ascii="Arial" w:hAnsi="Arial" w:cs="Arial"/>
        </w:rPr>
      </w:pPr>
    </w:p>
    <w:p w14:paraId="1CD09EC9" w14:textId="77777777" w:rsidR="009A33E6" w:rsidRPr="008C0F1C" w:rsidRDefault="00A93BD6" w:rsidP="00227792">
      <w:pPr>
        <w:pStyle w:val="Pa12"/>
        <w:spacing w:before="280"/>
        <w:rPr>
          <w:color w:val="000000"/>
          <w:sz w:val="22"/>
          <w:szCs w:val="22"/>
        </w:rPr>
      </w:pPr>
      <w:r w:rsidRPr="008C0F1C">
        <w:rPr>
          <w:color w:val="000000"/>
          <w:sz w:val="22"/>
          <w:szCs w:val="22"/>
        </w:rPr>
        <w:t xml:space="preserve">9. </w:t>
      </w:r>
      <w:r w:rsidRPr="008C0F1C">
        <w:rPr>
          <w:i/>
          <w:iCs/>
          <w:color w:val="000000"/>
          <w:sz w:val="22"/>
          <w:szCs w:val="22"/>
        </w:rPr>
        <w:t>Medidas de operación para garantizar la cobertura de la demanda en situaciones de alerta y emergencia</w:t>
      </w:r>
    </w:p>
    <w:p w14:paraId="0A6858F1" w14:textId="436CDCE6"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En este </w:t>
      </w:r>
      <w:del w:id="393" w:author="Autor">
        <w:r w:rsidRPr="008C0F1C" w:rsidDel="0052059A">
          <w:rPr>
            <w:color w:val="000000"/>
            <w:sz w:val="22"/>
            <w:szCs w:val="22"/>
          </w:rPr>
          <w:delText xml:space="preserve">procedimiento </w:delText>
        </w:r>
      </w:del>
      <w:ins w:id="394" w:author="Autor">
        <w:r w:rsidR="0052059A" w:rsidRPr="008C0F1C">
          <w:rPr>
            <w:color w:val="000000"/>
            <w:sz w:val="22"/>
            <w:szCs w:val="22"/>
          </w:rPr>
          <w:t xml:space="preserve">apartado </w:t>
        </w:r>
      </w:ins>
      <w:r w:rsidRPr="008C0F1C">
        <w:rPr>
          <w:color w:val="000000"/>
          <w:sz w:val="22"/>
          <w:szCs w:val="22"/>
        </w:rPr>
        <w:t>se indican las medidas de operación que se podrán adoptar, independientemente de que su ejecución pueda derivarse de la aplicación de éste o de otros procedimientos de operación en vigor, según sea la situación de alerta o emergencia de cobertura que se presentase.</w:t>
      </w:r>
    </w:p>
    <w:p w14:paraId="6028D9CF" w14:textId="39AFCCF4" w:rsidR="00A93BD6" w:rsidRPr="008C0F1C" w:rsidRDefault="00A93BD6" w:rsidP="00404D2A">
      <w:pPr>
        <w:pStyle w:val="Pa6"/>
        <w:ind w:firstLine="340"/>
        <w:jc w:val="both"/>
        <w:rPr>
          <w:color w:val="000000"/>
          <w:sz w:val="22"/>
          <w:szCs w:val="22"/>
        </w:rPr>
      </w:pPr>
      <w:r w:rsidRPr="008C0F1C">
        <w:rPr>
          <w:color w:val="000000"/>
          <w:sz w:val="22"/>
          <w:szCs w:val="22"/>
        </w:rPr>
        <w:t>Por su propia naturaleza</w:t>
      </w:r>
      <w:ins w:id="395" w:author="Autor">
        <w:r w:rsidR="00571061" w:rsidRPr="008C0F1C">
          <w:rPr>
            <w:color w:val="000000"/>
            <w:sz w:val="22"/>
            <w:szCs w:val="22"/>
          </w:rPr>
          <w:t>,</w:t>
        </w:r>
      </w:ins>
      <w:r w:rsidRPr="008C0F1C">
        <w:rPr>
          <w:color w:val="000000"/>
          <w:sz w:val="22"/>
          <w:szCs w:val="22"/>
        </w:rPr>
        <w:t xml:space="preserve"> algunas de las medidas se aplicarán simultáneamente y otras de forma secuencial considerando el orden en el que se enumeran en este procedimiento de operación que, en todo caso, </w:t>
      </w:r>
      <w:del w:id="396" w:author="Autor">
        <w:r w:rsidRPr="008C0F1C" w:rsidDel="004B2736">
          <w:rPr>
            <w:color w:val="000000"/>
            <w:sz w:val="22"/>
            <w:szCs w:val="22"/>
          </w:rPr>
          <w:delText>se considerará</w:delText>
        </w:r>
      </w:del>
      <w:ins w:id="397" w:author="Autor">
        <w:r w:rsidR="004B2736" w:rsidRPr="008C0F1C">
          <w:rPr>
            <w:color w:val="000000"/>
            <w:sz w:val="22"/>
            <w:szCs w:val="22"/>
          </w:rPr>
          <w:t>ser</w:t>
        </w:r>
        <w:r w:rsidR="00663322" w:rsidRPr="008C0F1C">
          <w:rPr>
            <w:color w:val="000000"/>
            <w:sz w:val="22"/>
            <w:szCs w:val="22"/>
          </w:rPr>
          <w:t>á</w:t>
        </w:r>
      </w:ins>
      <w:r w:rsidRPr="008C0F1C">
        <w:rPr>
          <w:color w:val="000000"/>
          <w:sz w:val="22"/>
          <w:szCs w:val="22"/>
        </w:rPr>
        <w:t xml:space="preserve"> orientativo</w:t>
      </w:r>
      <w:ins w:id="398" w:author="Autor">
        <w:r w:rsidR="00663322" w:rsidRPr="008C0F1C">
          <w:rPr>
            <w:color w:val="000000"/>
            <w:sz w:val="22"/>
            <w:szCs w:val="22"/>
          </w:rPr>
          <w:t xml:space="preserve">. El </w:t>
        </w:r>
      </w:ins>
      <w:del w:id="399" w:author="Autor">
        <w:r w:rsidRPr="008C0F1C" w:rsidDel="00663322">
          <w:rPr>
            <w:color w:val="000000"/>
            <w:sz w:val="22"/>
            <w:szCs w:val="22"/>
          </w:rPr>
          <w:delText xml:space="preserve">, debiendo ser el </w:delText>
        </w:r>
        <w:r w:rsidRPr="008C0F1C">
          <w:rPr>
            <w:color w:val="000000"/>
            <w:sz w:val="22"/>
            <w:szCs w:val="22"/>
          </w:rPr>
          <w:delText>Operador</w:delText>
        </w:r>
      </w:del>
      <w:ins w:id="400"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401" w:author="Autor">
        <w:r w:rsidRPr="008C0F1C">
          <w:rPr>
            <w:color w:val="000000"/>
            <w:sz w:val="22"/>
            <w:szCs w:val="22"/>
          </w:rPr>
          <w:delText>Sistema</w:delText>
        </w:r>
      </w:del>
      <w:ins w:id="402"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w:t>
      </w:r>
      <w:del w:id="403" w:author="Autor">
        <w:r w:rsidRPr="008C0F1C" w:rsidDel="00663322">
          <w:rPr>
            <w:color w:val="000000"/>
            <w:sz w:val="22"/>
            <w:szCs w:val="22"/>
          </w:rPr>
          <w:delText>quien determine</w:delText>
        </w:r>
      </w:del>
      <w:ins w:id="404" w:author="Autor">
        <w:r w:rsidR="00663322" w:rsidRPr="008C0F1C">
          <w:rPr>
            <w:color w:val="000000"/>
            <w:sz w:val="22"/>
            <w:szCs w:val="22"/>
          </w:rPr>
          <w:t>determinará</w:t>
        </w:r>
      </w:ins>
      <w:r w:rsidRPr="008C0F1C">
        <w:rPr>
          <w:color w:val="000000"/>
          <w:sz w:val="22"/>
          <w:szCs w:val="22"/>
        </w:rPr>
        <w:t xml:space="preserve"> la </w:t>
      </w:r>
      <w:r w:rsidRPr="008C0F1C">
        <w:rPr>
          <w:color w:val="000000"/>
          <w:sz w:val="22"/>
          <w:szCs w:val="22"/>
        </w:rPr>
        <w:lastRenderedPageBreak/>
        <w:t xml:space="preserve">secuencia temporal de su aplicación en función de las condiciones de operación efectivamente existentes. Adicionalmente, cuando sea de aplicación para las medidas a adoptar, el </w:t>
      </w:r>
      <w:del w:id="405" w:author="Autor">
        <w:r w:rsidRPr="008C0F1C">
          <w:rPr>
            <w:color w:val="000000"/>
            <w:sz w:val="22"/>
            <w:szCs w:val="22"/>
          </w:rPr>
          <w:delText>Operador</w:delText>
        </w:r>
      </w:del>
      <w:ins w:id="406"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407" w:author="Autor">
        <w:r w:rsidRPr="008C0F1C">
          <w:rPr>
            <w:color w:val="000000"/>
            <w:sz w:val="22"/>
            <w:szCs w:val="22"/>
          </w:rPr>
          <w:delText>Sistema</w:delText>
        </w:r>
      </w:del>
      <w:ins w:id="408"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realizará la implementación de las medidas de operación con tanta antelación como sea posible, dentro del proceso de programación diaria de la generación, si esto fuera factible o, en su caso, en tiempo real.</w:t>
      </w:r>
    </w:p>
    <w:p w14:paraId="1A38C640" w14:textId="77777777" w:rsidR="00A93BD6" w:rsidRPr="008C0F1C" w:rsidRDefault="00A93BD6" w:rsidP="00404D2A">
      <w:pPr>
        <w:pStyle w:val="Pa6"/>
        <w:ind w:firstLine="340"/>
        <w:jc w:val="both"/>
        <w:rPr>
          <w:color w:val="000000"/>
          <w:sz w:val="22"/>
          <w:szCs w:val="22"/>
        </w:rPr>
      </w:pPr>
      <w:r w:rsidRPr="008C0F1C">
        <w:rPr>
          <w:color w:val="000000"/>
          <w:sz w:val="22"/>
          <w:szCs w:val="22"/>
        </w:rPr>
        <w:t xml:space="preserve">Con esa finalidad, el </w:t>
      </w:r>
      <w:del w:id="409" w:author="Autor">
        <w:r w:rsidRPr="008C0F1C">
          <w:rPr>
            <w:color w:val="000000"/>
            <w:sz w:val="22"/>
            <w:szCs w:val="22"/>
          </w:rPr>
          <w:delText>Operador</w:delText>
        </w:r>
      </w:del>
      <w:ins w:id="410"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411" w:author="Autor">
        <w:r w:rsidRPr="008C0F1C">
          <w:rPr>
            <w:color w:val="000000"/>
            <w:sz w:val="22"/>
            <w:szCs w:val="22"/>
          </w:rPr>
          <w:delText>Sistema</w:delText>
        </w:r>
      </w:del>
      <w:ins w:id="412"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informará a los sujetos afectados por la aplicación de este procedimiento, así como a la Comisión Nacional de </w:t>
      </w:r>
      <w:del w:id="413" w:author="Autor">
        <w:r w:rsidRPr="008C0F1C">
          <w:rPr>
            <w:color w:val="000000"/>
            <w:sz w:val="22"/>
            <w:szCs w:val="22"/>
          </w:rPr>
          <w:delText>Energía</w:delText>
        </w:r>
      </w:del>
      <w:ins w:id="414" w:author="Autor">
        <w:r w:rsidR="0068341C" w:rsidRPr="008C0F1C">
          <w:rPr>
            <w:color w:val="000000"/>
            <w:sz w:val="22"/>
            <w:szCs w:val="22"/>
          </w:rPr>
          <w:t>los Mercados y la Competencia</w:t>
        </w:r>
      </w:ins>
      <w:r w:rsidR="0068341C" w:rsidRPr="008C0F1C">
        <w:rPr>
          <w:color w:val="000000"/>
          <w:sz w:val="22"/>
          <w:szCs w:val="22"/>
        </w:rPr>
        <w:t xml:space="preserve"> </w:t>
      </w:r>
      <w:r w:rsidRPr="008C0F1C">
        <w:rPr>
          <w:color w:val="000000"/>
          <w:sz w:val="22"/>
          <w:szCs w:val="22"/>
        </w:rPr>
        <w:t>y a las Administraciones Públicas</w:t>
      </w:r>
      <w:ins w:id="415" w:author="Autor">
        <w:r w:rsidR="004B743A" w:rsidRPr="008C0F1C">
          <w:rPr>
            <w:color w:val="000000"/>
            <w:sz w:val="22"/>
            <w:szCs w:val="22"/>
          </w:rPr>
          <w:t>,</w:t>
        </w:r>
      </w:ins>
      <w:r w:rsidRPr="008C0F1C">
        <w:rPr>
          <w:color w:val="000000"/>
          <w:sz w:val="22"/>
          <w:szCs w:val="22"/>
        </w:rPr>
        <w:t xml:space="preserve"> de la existencia de un escenario de operación en el que se prevea como probable la aplicación de las medidas de operación contempladas en el mismo. El preaviso con el que se informará podrá llegar a ser de siete días, si las circunstancias lo permiten. En su caso, dichas medidas se ratificarán el día previo al de su implantación y se confirmarán en tiempo real, cuando sea procedente.</w:t>
      </w:r>
    </w:p>
    <w:p w14:paraId="0F1A35E2" w14:textId="77777777" w:rsidR="00F02AB1" w:rsidRPr="008C0F1C" w:rsidRDefault="00F02AB1" w:rsidP="00F02AB1">
      <w:pPr>
        <w:pStyle w:val="Prrafodelista"/>
        <w:numPr>
          <w:ilvl w:val="0"/>
          <w:numId w:val="7"/>
        </w:numPr>
        <w:autoSpaceDE w:val="0"/>
        <w:autoSpaceDN w:val="0"/>
        <w:adjustRightInd w:val="0"/>
        <w:spacing w:before="160" w:after="0" w:line="201" w:lineRule="atLeast"/>
        <w:contextualSpacing w:val="0"/>
        <w:jc w:val="both"/>
        <w:rPr>
          <w:ins w:id="416" w:author="Autor"/>
          <w:rFonts w:ascii="Arial" w:hAnsi="Arial" w:cs="Arial"/>
          <w:vanish/>
          <w:color w:val="000000"/>
        </w:rPr>
      </w:pPr>
    </w:p>
    <w:p w14:paraId="7B91CE27" w14:textId="77777777" w:rsidR="00F02AB1" w:rsidRPr="008C0F1C" w:rsidRDefault="00F02AB1" w:rsidP="00F02AB1">
      <w:pPr>
        <w:pStyle w:val="Prrafodelista"/>
        <w:numPr>
          <w:ilvl w:val="0"/>
          <w:numId w:val="7"/>
        </w:numPr>
        <w:autoSpaceDE w:val="0"/>
        <w:autoSpaceDN w:val="0"/>
        <w:adjustRightInd w:val="0"/>
        <w:spacing w:before="160" w:after="0" w:line="201" w:lineRule="atLeast"/>
        <w:contextualSpacing w:val="0"/>
        <w:jc w:val="both"/>
        <w:rPr>
          <w:ins w:id="417" w:author="Autor"/>
          <w:rFonts w:ascii="Arial" w:hAnsi="Arial" w:cs="Arial"/>
          <w:vanish/>
          <w:color w:val="000000"/>
        </w:rPr>
      </w:pPr>
    </w:p>
    <w:p w14:paraId="239EB112" w14:textId="51FCA310" w:rsidR="00A93BD6" w:rsidRPr="008C0F1C" w:rsidRDefault="009008C0" w:rsidP="00227792">
      <w:pPr>
        <w:pStyle w:val="Pa11"/>
        <w:numPr>
          <w:ilvl w:val="1"/>
          <w:numId w:val="7"/>
        </w:numPr>
        <w:spacing w:before="160"/>
        <w:jc w:val="both"/>
        <w:rPr>
          <w:color w:val="000000"/>
          <w:sz w:val="22"/>
          <w:szCs w:val="22"/>
        </w:rPr>
      </w:pPr>
      <w:ins w:id="418" w:author="Autor">
        <w:r w:rsidRPr="008C0F1C">
          <w:rPr>
            <w:color w:val="000000" w:themeColor="text1"/>
            <w:sz w:val="22"/>
            <w:szCs w:val="22"/>
          </w:rPr>
          <w:t xml:space="preserve">Medidas de operación ante </w:t>
        </w:r>
      </w:ins>
      <w:del w:id="419" w:author="Autor">
        <w:r w:rsidRPr="008C0F1C" w:rsidDel="00A93BD6">
          <w:rPr>
            <w:color w:val="000000" w:themeColor="text1"/>
            <w:sz w:val="22"/>
            <w:szCs w:val="22"/>
          </w:rPr>
          <w:delText>S</w:delText>
        </w:r>
      </w:del>
      <w:ins w:id="420" w:author="Autor">
        <w:r w:rsidRPr="008C0F1C">
          <w:rPr>
            <w:color w:val="000000" w:themeColor="text1"/>
            <w:sz w:val="22"/>
            <w:szCs w:val="22"/>
          </w:rPr>
          <w:t>s</w:t>
        </w:r>
      </w:ins>
      <w:r w:rsidR="00A93BD6" w:rsidRPr="008C0F1C">
        <w:rPr>
          <w:color w:val="000000" w:themeColor="text1"/>
          <w:sz w:val="22"/>
          <w:szCs w:val="22"/>
        </w:rPr>
        <w:t>ituación de alerta de cobertura a corto plazo</w:t>
      </w:r>
    </w:p>
    <w:p w14:paraId="19FBBF9B" w14:textId="14B3380C" w:rsidR="009A33E6" w:rsidRPr="008C0F1C" w:rsidRDefault="00A93BD6" w:rsidP="00227792">
      <w:pPr>
        <w:pStyle w:val="Pa14"/>
        <w:numPr>
          <w:ilvl w:val="0"/>
          <w:numId w:val="2"/>
        </w:numPr>
        <w:spacing w:before="100"/>
        <w:jc w:val="both"/>
        <w:rPr>
          <w:color w:val="000000"/>
          <w:sz w:val="22"/>
          <w:szCs w:val="22"/>
        </w:rPr>
      </w:pPr>
      <w:del w:id="421" w:author="Autor">
        <w:r w:rsidRPr="008C0F1C">
          <w:rPr>
            <w:color w:val="000000"/>
            <w:sz w:val="22"/>
            <w:szCs w:val="22"/>
          </w:rPr>
          <w:delText xml:space="preserve">1.º </w:delText>
        </w:r>
      </w:del>
      <w:r w:rsidRPr="008C0F1C">
        <w:rPr>
          <w:color w:val="000000"/>
          <w:sz w:val="22"/>
          <w:szCs w:val="22"/>
        </w:rPr>
        <w:t xml:space="preserve">Reponer los </w:t>
      </w:r>
      <w:del w:id="422" w:author="Autor">
        <w:r w:rsidRPr="008C0F1C">
          <w:rPr>
            <w:color w:val="000000"/>
            <w:sz w:val="22"/>
            <w:szCs w:val="22"/>
          </w:rPr>
          <w:delText>descargos</w:delText>
        </w:r>
      </w:del>
      <w:ins w:id="423" w:author="Autor">
        <w:r w:rsidR="00CB271D" w:rsidRPr="008C0F1C">
          <w:rPr>
            <w:color w:val="000000"/>
            <w:sz w:val="22"/>
            <w:szCs w:val="22"/>
          </w:rPr>
          <w:t>trabajos</w:t>
        </w:r>
      </w:ins>
      <w:r w:rsidR="00CB271D" w:rsidRPr="008C0F1C">
        <w:rPr>
          <w:color w:val="000000"/>
          <w:sz w:val="22"/>
          <w:szCs w:val="22"/>
        </w:rPr>
        <w:t xml:space="preserve"> </w:t>
      </w:r>
      <w:r w:rsidRPr="008C0F1C">
        <w:rPr>
          <w:color w:val="000000"/>
          <w:sz w:val="22"/>
          <w:szCs w:val="22"/>
        </w:rPr>
        <w:t>en las redes de transporte y de distribución para los que exista esa posibilidad, siempre que ello contribuya a incrementar la seguridad del sistema</w:t>
      </w:r>
      <w:ins w:id="424" w:author="Autor">
        <w:r w:rsidR="00DC6524" w:rsidRPr="008C0F1C">
          <w:rPr>
            <w:color w:val="000000"/>
            <w:sz w:val="22"/>
            <w:szCs w:val="22"/>
          </w:rPr>
          <w:t xml:space="preserve"> y </w:t>
        </w:r>
        <w:r w:rsidR="00AE2C71" w:rsidRPr="008C0F1C">
          <w:rPr>
            <w:color w:val="000000"/>
            <w:sz w:val="22"/>
            <w:szCs w:val="22"/>
          </w:rPr>
          <w:t>que su</w:t>
        </w:r>
        <w:r w:rsidR="00DC6524" w:rsidRPr="008C0F1C">
          <w:rPr>
            <w:color w:val="000000"/>
            <w:sz w:val="22"/>
            <w:szCs w:val="22"/>
          </w:rPr>
          <w:t xml:space="preserve"> tiempo de reposición sea compatible</w:t>
        </w:r>
        <w:r w:rsidR="00AE2C71" w:rsidRPr="008C0F1C">
          <w:rPr>
            <w:color w:val="000000"/>
            <w:sz w:val="22"/>
            <w:szCs w:val="22"/>
          </w:rPr>
          <w:t xml:space="preserve"> con las circunstancias</w:t>
        </w:r>
      </w:ins>
      <w:r w:rsidRPr="008C0F1C">
        <w:rPr>
          <w:color w:val="000000"/>
          <w:sz w:val="22"/>
          <w:szCs w:val="22"/>
        </w:rPr>
        <w:t>.</w:t>
      </w:r>
    </w:p>
    <w:p w14:paraId="69F25C65" w14:textId="19DF9FAD" w:rsidR="009A33E6" w:rsidRPr="008C0F1C" w:rsidRDefault="00A93BD6" w:rsidP="00227792">
      <w:pPr>
        <w:pStyle w:val="Prrafodelista"/>
        <w:numPr>
          <w:ilvl w:val="0"/>
          <w:numId w:val="2"/>
        </w:numPr>
        <w:jc w:val="both"/>
        <w:rPr>
          <w:rFonts w:ascii="Arial" w:hAnsi="Arial" w:cs="Arial"/>
          <w:color w:val="000000"/>
        </w:rPr>
      </w:pPr>
      <w:del w:id="425" w:author="Autor">
        <w:r w:rsidRPr="008C0F1C">
          <w:rPr>
            <w:rFonts w:ascii="Arial" w:hAnsi="Arial" w:cs="Arial"/>
            <w:color w:val="000000"/>
          </w:rPr>
          <w:delText xml:space="preserve">2.º </w:delText>
        </w:r>
      </w:del>
      <w:r w:rsidR="009A33E6" w:rsidRPr="008C0F1C">
        <w:rPr>
          <w:rFonts w:ascii="Arial" w:hAnsi="Arial" w:cs="Arial"/>
          <w:color w:val="000000"/>
        </w:rPr>
        <w:t xml:space="preserve">Establecer las </w:t>
      </w:r>
      <w:del w:id="426" w:author="Autor">
        <w:r w:rsidR="009A33E6" w:rsidRPr="008C0F1C" w:rsidDel="006D544F">
          <w:rPr>
            <w:rFonts w:ascii="Arial" w:hAnsi="Arial" w:cs="Arial"/>
            <w:color w:val="000000"/>
          </w:rPr>
          <w:delText xml:space="preserve">limitaciones </w:delText>
        </w:r>
      </w:del>
      <w:ins w:id="427" w:author="Autor">
        <w:r w:rsidR="006D544F" w:rsidRPr="008C0F1C">
          <w:rPr>
            <w:rFonts w:ascii="Arial" w:hAnsi="Arial" w:cs="Arial"/>
            <w:color w:val="000000"/>
          </w:rPr>
          <w:t xml:space="preserve">modificaciones </w:t>
        </w:r>
      </w:ins>
      <w:r w:rsidR="009A33E6" w:rsidRPr="008C0F1C">
        <w:rPr>
          <w:rFonts w:ascii="Arial" w:hAnsi="Arial" w:cs="Arial"/>
          <w:color w:val="000000"/>
        </w:rPr>
        <w:t xml:space="preserve">precisas a la producción de </w:t>
      </w:r>
      <w:del w:id="428" w:author="Autor">
        <w:r w:rsidRPr="008C0F1C">
          <w:rPr>
            <w:rFonts w:ascii="Arial" w:hAnsi="Arial" w:cs="Arial"/>
            <w:color w:val="000000"/>
          </w:rPr>
          <w:delText>los grupos generadores</w:delText>
        </w:r>
      </w:del>
      <w:ins w:id="429" w:author="Autor">
        <w:r w:rsidR="00D921DB" w:rsidRPr="008C0F1C">
          <w:rPr>
            <w:rFonts w:ascii="Arial" w:hAnsi="Arial" w:cs="Arial"/>
            <w:color w:val="000000"/>
          </w:rPr>
          <w:t>las instalaciones de pr</w:t>
        </w:r>
        <w:r w:rsidR="004A0528" w:rsidRPr="008C0F1C">
          <w:rPr>
            <w:rFonts w:ascii="Arial" w:hAnsi="Arial" w:cs="Arial"/>
            <w:color w:val="000000"/>
          </w:rPr>
          <w:t>o</w:t>
        </w:r>
        <w:r w:rsidR="00D921DB" w:rsidRPr="008C0F1C">
          <w:rPr>
            <w:rFonts w:ascii="Arial" w:hAnsi="Arial" w:cs="Arial"/>
            <w:color w:val="000000"/>
          </w:rPr>
          <w:t>ducción</w:t>
        </w:r>
      </w:ins>
      <w:r w:rsidR="00351A9F" w:rsidRPr="008C0F1C">
        <w:rPr>
          <w:rFonts w:ascii="Arial" w:hAnsi="Arial" w:cs="Arial"/>
          <w:color w:val="000000"/>
        </w:rPr>
        <w:t xml:space="preserve"> </w:t>
      </w:r>
      <w:r w:rsidR="009A33E6" w:rsidRPr="008C0F1C">
        <w:rPr>
          <w:rFonts w:ascii="Arial" w:hAnsi="Arial" w:cs="Arial"/>
          <w:color w:val="000000"/>
        </w:rPr>
        <w:t>y/o al bombeo</w:t>
      </w:r>
      <w:ins w:id="430" w:author="Autor">
        <w:r w:rsidR="00FF37A6" w:rsidRPr="008C0F1C">
          <w:rPr>
            <w:rFonts w:ascii="Arial" w:hAnsi="Arial" w:cs="Arial"/>
            <w:color w:val="000000"/>
          </w:rPr>
          <w:t xml:space="preserve"> o almacenamiento</w:t>
        </w:r>
      </w:ins>
      <w:r w:rsidR="009A33E6" w:rsidRPr="008C0F1C">
        <w:rPr>
          <w:rFonts w:ascii="Arial" w:hAnsi="Arial" w:cs="Arial"/>
          <w:color w:val="000000"/>
        </w:rPr>
        <w:t xml:space="preserve"> basadas en la garantía de suministro a corto plazo.</w:t>
      </w:r>
    </w:p>
    <w:p w14:paraId="11CF8CA6" w14:textId="6476BB89" w:rsidR="009A33E6" w:rsidRPr="008C0F1C" w:rsidRDefault="00A93BD6" w:rsidP="00C91F07">
      <w:pPr>
        <w:pStyle w:val="Pa6"/>
        <w:ind w:left="720"/>
        <w:jc w:val="both"/>
        <w:rPr>
          <w:color w:val="000000"/>
          <w:sz w:val="22"/>
          <w:szCs w:val="22"/>
        </w:rPr>
      </w:pPr>
      <w:r w:rsidRPr="008C0F1C">
        <w:rPr>
          <w:color w:val="000000"/>
          <w:sz w:val="22"/>
          <w:szCs w:val="22"/>
        </w:rPr>
        <w:t xml:space="preserve">Las </w:t>
      </w:r>
      <w:del w:id="431" w:author="Autor">
        <w:r w:rsidRPr="008C0F1C" w:rsidDel="006D544F">
          <w:rPr>
            <w:color w:val="000000"/>
            <w:sz w:val="22"/>
            <w:szCs w:val="22"/>
          </w:rPr>
          <w:delText xml:space="preserve">limitaciones </w:delText>
        </w:r>
      </w:del>
      <w:ins w:id="432" w:author="Autor">
        <w:r w:rsidR="006D544F" w:rsidRPr="008C0F1C">
          <w:rPr>
            <w:color w:val="000000"/>
            <w:sz w:val="22"/>
            <w:szCs w:val="22"/>
          </w:rPr>
          <w:t>mod</w:t>
        </w:r>
        <w:r w:rsidR="00370946" w:rsidRPr="008C0F1C">
          <w:rPr>
            <w:color w:val="000000"/>
            <w:sz w:val="22"/>
            <w:szCs w:val="22"/>
          </w:rPr>
          <w:t>i</w:t>
        </w:r>
        <w:r w:rsidR="006D544F" w:rsidRPr="008C0F1C">
          <w:rPr>
            <w:color w:val="000000"/>
            <w:sz w:val="22"/>
            <w:szCs w:val="22"/>
          </w:rPr>
          <w:t xml:space="preserve">ficaciones </w:t>
        </w:r>
      </w:ins>
      <w:r w:rsidRPr="008C0F1C">
        <w:rPr>
          <w:color w:val="000000"/>
          <w:sz w:val="22"/>
          <w:szCs w:val="22"/>
        </w:rPr>
        <w:t xml:space="preserve">anteriores serán complementarias de las </w:t>
      </w:r>
      <w:del w:id="433" w:author="Autor">
        <w:r w:rsidRPr="008C0F1C" w:rsidDel="006D544F">
          <w:rPr>
            <w:color w:val="000000"/>
            <w:sz w:val="22"/>
            <w:szCs w:val="22"/>
          </w:rPr>
          <w:delText xml:space="preserve">limitaciones </w:delText>
        </w:r>
      </w:del>
      <w:ins w:id="434" w:author="Autor">
        <w:r w:rsidR="006D544F" w:rsidRPr="008C0F1C">
          <w:rPr>
            <w:color w:val="000000"/>
            <w:sz w:val="22"/>
            <w:szCs w:val="22"/>
          </w:rPr>
          <w:t xml:space="preserve">modificaciones </w:t>
        </w:r>
      </w:ins>
      <w:r w:rsidRPr="008C0F1C">
        <w:rPr>
          <w:color w:val="000000"/>
          <w:sz w:val="22"/>
          <w:szCs w:val="22"/>
        </w:rPr>
        <w:t xml:space="preserve">que sobre dichas </w:t>
      </w:r>
      <w:del w:id="435" w:author="Autor">
        <w:r w:rsidRPr="008C0F1C">
          <w:rPr>
            <w:color w:val="000000"/>
            <w:sz w:val="22"/>
            <w:szCs w:val="22"/>
          </w:rPr>
          <w:delText>unidades</w:delText>
        </w:r>
      </w:del>
      <w:ins w:id="436" w:author="Autor">
        <w:r w:rsidR="00253C17" w:rsidRPr="008C0F1C">
          <w:rPr>
            <w:color w:val="000000"/>
            <w:sz w:val="22"/>
            <w:szCs w:val="22"/>
          </w:rPr>
          <w:t>instalaciones</w:t>
        </w:r>
      </w:ins>
      <w:r w:rsidRPr="008C0F1C">
        <w:rPr>
          <w:color w:val="000000"/>
          <w:sz w:val="22"/>
          <w:szCs w:val="22"/>
        </w:rPr>
        <w:t xml:space="preserve"> se hayan de establecer por razones de seguridad a corto plazo, en aplicación de otros procedimientos de operación vigentes.</w:t>
      </w:r>
    </w:p>
    <w:p w14:paraId="62537CBE" w14:textId="77777777" w:rsidR="009A33E6" w:rsidRPr="008C0F1C" w:rsidRDefault="00A93BD6" w:rsidP="009A33E6">
      <w:pPr>
        <w:rPr>
          <w:ins w:id="437" w:author="Autor"/>
          <w:rFonts w:ascii="Arial" w:hAnsi="Arial" w:cs="Arial"/>
        </w:rPr>
      </w:pPr>
      <w:del w:id="438" w:author="Autor">
        <w:r w:rsidRPr="008C0F1C">
          <w:rPr>
            <w:rFonts w:ascii="Arial" w:hAnsi="Arial" w:cs="Arial"/>
            <w:color w:val="000000"/>
          </w:rPr>
          <w:delText xml:space="preserve">3.º </w:delText>
        </w:r>
      </w:del>
    </w:p>
    <w:p w14:paraId="37E566F5" w14:textId="47F53BAF" w:rsidR="009A33E6" w:rsidRPr="008C0F1C" w:rsidDel="003A627E" w:rsidRDefault="00A93BD6">
      <w:pPr>
        <w:pStyle w:val="Pa6"/>
        <w:numPr>
          <w:ilvl w:val="0"/>
          <w:numId w:val="2"/>
        </w:numPr>
        <w:jc w:val="both"/>
        <w:rPr>
          <w:del w:id="439" w:author="Autor"/>
          <w:color w:val="000000"/>
          <w:sz w:val="22"/>
          <w:szCs w:val="22"/>
        </w:rPr>
      </w:pPr>
      <w:r w:rsidRPr="008C0F1C">
        <w:rPr>
          <w:color w:val="000000"/>
          <w:sz w:val="22"/>
          <w:szCs w:val="22"/>
        </w:rPr>
        <w:t xml:space="preserve">Modular la producción hidráulica (en su caso) para obtener la máxima capacidad de </w:t>
      </w:r>
      <w:del w:id="440" w:author="Autor">
        <w:r w:rsidRPr="008C0F1C" w:rsidDel="00271065">
          <w:rPr>
            <w:color w:val="000000"/>
            <w:sz w:val="22"/>
            <w:szCs w:val="22"/>
          </w:rPr>
          <w:delText>producción</w:delText>
        </w:r>
        <w:r w:rsidRPr="008C0F1C" w:rsidDel="00FD7A81">
          <w:rPr>
            <w:color w:val="000000"/>
            <w:sz w:val="22"/>
            <w:szCs w:val="22"/>
          </w:rPr>
          <w:delText xml:space="preserve"> en las horas punta</w:delText>
        </w:r>
      </w:del>
      <w:ins w:id="441" w:author="Autor">
        <w:r w:rsidR="00271065" w:rsidRPr="008C0F1C">
          <w:rPr>
            <w:color w:val="000000"/>
            <w:sz w:val="22"/>
            <w:szCs w:val="22"/>
          </w:rPr>
          <w:t>producción al</w:t>
        </w:r>
        <w:r w:rsidR="00A20875" w:rsidRPr="008C0F1C">
          <w:rPr>
            <w:color w:val="000000"/>
            <w:sz w:val="22"/>
            <w:szCs w:val="22"/>
          </w:rPr>
          <w:t xml:space="preserve"> objeto de minimizar el riesgo de cobertura</w:t>
        </w:r>
      </w:ins>
      <w:r w:rsidRPr="008C0F1C">
        <w:rPr>
          <w:color w:val="000000"/>
          <w:sz w:val="22"/>
          <w:szCs w:val="22"/>
        </w:rPr>
        <w:t>.</w:t>
      </w:r>
      <w:ins w:id="442" w:author="Autor">
        <w:r w:rsidR="00E53462" w:rsidRPr="008C0F1C">
          <w:rPr>
            <w:color w:val="000000"/>
            <w:sz w:val="22"/>
            <w:szCs w:val="22"/>
          </w:rPr>
          <w:t xml:space="preserve"> </w:t>
        </w:r>
        <w:r w:rsidR="00925E6E" w:rsidRPr="008C0F1C">
          <w:rPr>
            <w:color w:val="000000"/>
            <w:sz w:val="22"/>
            <w:szCs w:val="22"/>
          </w:rPr>
          <w:t xml:space="preserve">El operador del sistema </w:t>
        </w:r>
        <w:r w:rsidR="00271065" w:rsidRPr="008C0F1C">
          <w:rPr>
            <w:color w:val="000000"/>
            <w:sz w:val="22"/>
            <w:szCs w:val="22"/>
          </w:rPr>
          <w:t>gestionará</w:t>
        </w:r>
        <w:r w:rsidR="00925E6E" w:rsidRPr="008C0F1C">
          <w:rPr>
            <w:color w:val="000000"/>
            <w:sz w:val="22"/>
            <w:szCs w:val="22"/>
          </w:rPr>
          <w:t xml:space="preserve"> adecuadamente las reservas hidráulicas para tal</w:t>
        </w:r>
        <w:r w:rsidR="00271065" w:rsidRPr="008C0F1C">
          <w:rPr>
            <w:color w:val="000000"/>
            <w:sz w:val="22"/>
            <w:szCs w:val="22"/>
          </w:rPr>
          <w:t xml:space="preserve"> </w:t>
        </w:r>
        <w:r w:rsidR="00925E6E" w:rsidRPr="008C0F1C">
          <w:rPr>
            <w:color w:val="000000"/>
            <w:sz w:val="22"/>
            <w:szCs w:val="22"/>
          </w:rPr>
          <w:t>fin.</w:t>
        </w:r>
        <w:r w:rsidR="00271065" w:rsidRPr="008C0F1C">
          <w:rPr>
            <w:color w:val="000000"/>
            <w:sz w:val="22"/>
            <w:szCs w:val="22"/>
          </w:rPr>
          <w:t xml:space="preserve"> </w:t>
        </w:r>
      </w:ins>
    </w:p>
    <w:p w14:paraId="25FF8437" w14:textId="77777777" w:rsidR="003A627E" w:rsidRPr="008C0F1C" w:rsidRDefault="003A627E">
      <w:pPr>
        <w:pStyle w:val="Pa6"/>
        <w:numPr>
          <w:ilvl w:val="0"/>
          <w:numId w:val="2"/>
        </w:numPr>
        <w:jc w:val="both"/>
        <w:rPr>
          <w:ins w:id="443" w:author="Autor"/>
          <w:color w:val="000000"/>
          <w:sz w:val="22"/>
          <w:szCs w:val="22"/>
        </w:rPr>
      </w:pPr>
    </w:p>
    <w:p w14:paraId="76AB87FD" w14:textId="21A69C27" w:rsidR="009A33E6" w:rsidRPr="008C0F1C" w:rsidDel="00925E6E" w:rsidRDefault="009A33E6" w:rsidP="009A33E6">
      <w:pPr>
        <w:rPr>
          <w:ins w:id="444" w:author="Autor"/>
          <w:del w:id="445" w:author="Autor"/>
          <w:rFonts w:ascii="Arial" w:hAnsi="Arial" w:cs="Arial"/>
        </w:rPr>
      </w:pPr>
    </w:p>
    <w:p w14:paraId="2D8CDD96" w14:textId="614DF6C6" w:rsidR="009A33E6" w:rsidRPr="008C0F1C" w:rsidDel="00925E6E" w:rsidRDefault="00A93BD6" w:rsidP="00227792">
      <w:pPr>
        <w:pStyle w:val="Pa6"/>
        <w:ind w:left="360"/>
        <w:jc w:val="both"/>
        <w:rPr>
          <w:del w:id="446" w:author="Autor"/>
          <w:color w:val="000000"/>
          <w:sz w:val="22"/>
          <w:szCs w:val="22"/>
        </w:rPr>
      </w:pPr>
      <w:del w:id="447" w:author="Autor">
        <w:r w:rsidRPr="008C0F1C" w:rsidDel="00925E6E">
          <w:rPr>
            <w:color w:val="000000"/>
            <w:sz w:val="22"/>
            <w:szCs w:val="22"/>
          </w:rPr>
          <w:delText>Cuando exista bajo nivel en las reservas hidráulicas será preciso programar turbinación en determinados embalses de forma que se garantice la existencia de la cota precisa en otros dependientes de aquellos para que sea posible producir la máxima potencia hidráulica en las horas de mayor demanda.</w:delText>
        </w:r>
      </w:del>
    </w:p>
    <w:p w14:paraId="101D93E5" w14:textId="3EC86753" w:rsidR="009A33E6" w:rsidRPr="008C0F1C" w:rsidRDefault="00A93BD6" w:rsidP="00227792">
      <w:pPr>
        <w:pStyle w:val="Pa6"/>
        <w:numPr>
          <w:ilvl w:val="0"/>
          <w:numId w:val="2"/>
        </w:numPr>
        <w:jc w:val="both"/>
        <w:rPr>
          <w:color w:val="000000"/>
          <w:sz w:val="22"/>
          <w:szCs w:val="22"/>
        </w:rPr>
      </w:pPr>
      <w:del w:id="448" w:author="Autor">
        <w:r w:rsidRPr="008C0F1C">
          <w:rPr>
            <w:color w:val="000000"/>
            <w:sz w:val="22"/>
            <w:szCs w:val="22"/>
          </w:rPr>
          <w:delText xml:space="preserve">4.º </w:delText>
        </w:r>
      </w:del>
      <w:ins w:id="449" w:author="Autor">
        <w:r w:rsidR="000B08EC" w:rsidRPr="008C0F1C">
          <w:rPr>
            <w:color w:val="000000"/>
            <w:sz w:val="22"/>
            <w:szCs w:val="22"/>
          </w:rPr>
          <w:t xml:space="preserve">Requerir a las instalaciones de producción, mediante la emisión de </w:t>
        </w:r>
      </w:ins>
      <w:del w:id="450" w:author="Autor">
        <w:r w:rsidRPr="008C0F1C" w:rsidDel="000B08EC">
          <w:rPr>
            <w:color w:val="000000"/>
            <w:sz w:val="22"/>
            <w:szCs w:val="22"/>
          </w:rPr>
          <w:delText xml:space="preserve">Dar </w:delText>
        </w:r>
      </w:del>
      <w:r w:rsidRPr="008C0F1C">
        <w:rPr>
          <w:color w:val="000000"/>
          <w:sz w:val="22"/>
          <w:szCs w:val="22"/>
        </w:rPr>
        <w:t>instrucciones a través de los medios establecidos</w:t>
      </w:r>
      <w:ins w:id="451" w:author="Autor">
        <w:r w:rsidR="000B08EC" w:rsidRPr="008C0F1C">
          <w:rPr>
            <w:color w:val="000000"/>
            <w:sz w:val="22"/>
            <w:szCs w:val="22"/>
          </w:rPr>
          <w:t>,</w:t>
        </w:r>
      </w:ins>
      <w:del w:id="452" w:author="Autor">
        <w:r w:rsidRPr="008C0F1C" w:rsidDel="000B08EC">
          <w:rPr>
            <w:color w:val="000000"/>
            <w:sz w:val="22"/>
            <w:szCs w:val="22"/>
          </w:rPr>
          <w:delText xml:space="preserve"> para que requieran a los generadores en régimen especial</w:delText>
        </w:r>
      </w:del>
      <w:ins w:id="453" w:author="Autor">
        <w:del w:id="454" w:author="Autor">
          <w:r w:rsidR="000B15E1" w:rsidRPr="008C0F1C" w:rsidDel="000B08EC">
            <w:rPr>
              <w:color w:val="000000"/>
              <w:sz w:val="22"/>
              <w:szCs w:val="22"/>
            </w:rPr>
            <w:delText>la</w:delText>
          </w:r>
          <w:r w:rsidR="004A0528" w:rsidRPr="008C0F1C" w:rsidDel="000B08EC">
            <w:rPr>
              <w:color w:val="000000"/>
              <w:sz w:val="22"/>
              <w:szCs w:val="22"/>
            </w:rPr>
            <w:delText>s</w:delText>
          </w:r>
          <w:r w:rsidR="000B15E1" w:rsidRPr="008C0F1C" w:rsidDel="000B08EC">
            <w:rPr>
              <w:color w:val="000000"/>
              <w:sz w:val="22"/>
              <w:szCs w:val="22"/>
            </w:rPr>
            <w:delText xml:space="preserve"> instalaciones de producción</w:delText>
          </w:r>
        </w:del>
      </w:ins>
      <w:del w:id="455" w:author="Autor">
        <w:r w:rsidRPr="008C0F1C" w:rsidDel="000B08EC">
          <w:rPr>
            <w:color w:val="000000"/>
            <w:sz w:val="22"/>
            <w:szCs w:val="22"/>
          </w:rPr>
          <w:delText xml:space="preserve"> para realizar</w:delText>
        </w:r>
      </w:del>
      <w:r w:rsidRPr="008C0F1C">
        <w:rPr>
          <w:color w:val="000000"/>
          <w:sz w:val="22"/>
          <w:szCs w:val="22"/>
        </w:rPr>
        <w:t xml:space="preserve"> la entrega de su potencia máxima disponible y el acoplamiento de todos los medios de compensación de reactiva.</w:t>
      </w:r>
    </w:p>
    <w:p w14:paraId="59BF67D8" w14:textId="55068BFE" w:rsidR="009A33E6" w:rsidRPr="008C0F1C" w:rsidRDefault="00A93BD6" w:rsidP="00227792">
      <w:pPr>
        <w:pStyle w:val="Pa6"/>
        <w:numPr>
          <w:ilvl w:val="0"/>
          <w:numId w:val="2"/>
        </w:numPr>
        <w:jc w:val="both"/>
        <w:rPr>
          <w:color w:val="000000"/>
          <w:sz w:val="22"/>
          <w:szCs w:val="22"/>
        </w:rPr>
      </w:pPr>
      <w:del w:id="456" w:author="Autor">
        <w:r w:rsidRPr="008C0F1C">
          <w:rPr>
            <w:color w:val="000000"/>
            <w:sz w:val="22"/>
            <w:szCs w:val="22"/>
          </w:rPr>
          <w:delText xml:space="preserve">5.º </w:delText>
        </w:r>
        <w:r w:rsidRPr="008C0F1C" w:rsidDel="00E72AD1">
          <w:rPr>
            <w:color w:val="000000"/>
            <w:sz w:val="22"/>
            <w:szCs w:val="22"/>
          </w:rPr>
          <w:delText xml:space="preserve">Aplicar </w:delText>
        </w:r>
      </w:del>
      <w:ins w:id="457" w:author="Autor">
        <w:r w:rsidR="00E72AD1" w:rsidRPr="008C0F1C">
          <w:rPr>
            <w:color w:val="000000"/>
            <w:sz w:val="22"/>
            <w:szCs w:val="22"/>
          </w:rPr>
          <w:t>Hacer uso de</w:t>
        </w:r>
      </w:ins>
      <w:del w:id="458" w:author="Autor">
        <w:r w:rsidRPr="008C0F1C" w:rsidDel="00E72AD1">
          <w:rPr>
            <w:color w:val="000000"/>
            <w:sz w:val="22"/>
            <w:szCs w:val="22"/>
          </w:rPr>
          <w:delText>e</w:delText>
        </w:r>
      </w:del>
      <w:r w:rsidRPr="008C0F1C">
        <w:rPr>
          <w:color w:val="000000"/>
          <w:sz w:val="22"/>
          <w:szCs w:val="22"/>
        </w:rPr>
        <w:t>l servicio de gestión de demanda de interrumpibilidad a nivel total o zonal, según se</w:t>
      </w:r>
      <w:ins w:id="459" w:author="Autor">
        <w:r w:rsidR="007B1F94" w:rsidRPr="008C0F1C">
          <w:rPr>
            <w:color w:val="000000"/>
            <w:sz w:val="22"/>
            <w:szCs w:val="22"/>
          </w:rPr>
          <w:t>a necesario</w:t>
        </w:r>
      </w:ins>
      <w:del w:id="460" w:author="Autor">
        <w:r w:rsidRPr="008C0F1C" w:rsidDel="007B1F94">
          <w:rPr>
            <w:color w:val="000000"/>
            <w:sz w:val="22"/>
            <w:szCs w:val="22"/>
          </w:rPr>
          <w:delText xml:space="preserve"> requiera</w:delText>
        </w:r>
      </w:del>
      <w:r w:rsidRPr="008C0F1C">
        <w:rPr>
          <w:color w:val="000000"/>
          <w:sz w:val="22"/>
          <w:szCs w:val="22"/>
        </w:rPr>
        <w:t>,</w:t>
      </w:r>
      <w:ins w:id="461" w:author="Autor">
        <w:r w:rsidR="007B1F94" w:rsidRPr="008C0F1C">
          <w:rPr>
            <w:color w:val="000000"/>
            <w:sz w:val="22"/>
            <w:szCs w:val="22"/>
          </w:rPr>
          <w:t xml:space="preserve"> a través del correspondiente requerimiento</w:t>
        </w:r>
      </w:ins>
      <w:r w:rsidRPr="008C0F1C">
        <w:rPr>
          <w:color w:val="000000"/>
          <w:sz w:val="22"/>
          <w:szCs w:val="22"/>
        </w:rPr>
        <w:t xml:space="preserve"> a los proveedores de este servicio.</w:t>
      </w:r>
    </w:p>
    <w:p w14:paraId="1EFFB764" w14:textId="41E24E88" w:rsidR="00A93BD6" w:rsidRPr="008C0F1C" w:rsidRDefault="00165FC8" w:rsidP="00227792">
      <w:pPr>
        <w:pStyle w:val="Pa11"/>
        <w:numPr>
          <w:ilvl w:val="1"/>
          <w:numId w:val="7"/>
        </w:numPr>
        <w:spacing w:before="160"/>
        <w:jc w:val="both"/>
        <w:rPr>
          <w:color w:val="000000"/>
          <w:sz w:val="22"/>
          <w:szCs w:val="22"/>
        </w:rPr>
      </w:pPr>
      <w:ins w:id="462" w:author="Autor">
        <w:r w:rsidRPr="008C0F1C">
          <w:rPr>
            <w:color w:val="000000" w:themeColor="text1"/>
            <w:sz w:val="22"/>
            <w:szCs w:val="22"/>
          </w:rPr>
          <w:t xml:space="preserve">Medidas de operación ante </w:t>
        </w:r>
      </w:ins>
      <w:del w:id="463" w:author="Autor">
        <w:r w:rsidRPr="008C0F1C" w:rsidDel="00A93BD6">
          <w:rPr>
            <w:color w:val="000000" w:themeColor="text1"/>
            <w:sz w:val="22"/>
            <w:szCs w:val="22"/>
          </w:rPr>
          <w:delText>S</w:delText>
        </w:r>
      </w:del>
      <w:ins w:id="464" w:author="Autor">
        <w:r w:rsidRPr="008C0F1C">
          <w:rPr>
            <w:color w:val="000000" w:themeColor="text1"/>
            <w:sz w:val="22"/>
            <w:szCs w:val="22"/>
          </w:rPr>
          <w:t>s</w:t>
        </w:r>
      </w:ins>
      <w:r w:rsidR="00A93BD6" w:rsidRPr="008C0F1C">
        <w:rPr>
          <w:color w:val="000000" w:themeColor="text1"/>
          <w:sz w:val="22"/>
          <w:szCs w:val="22"/>
        </w:rPr>
        <w:t>ituación de emergencia de cobertura.</w:t>
      </w:r>
    </w:p>
    <w:p w14:paraId="532B3CB6" w14:textId="4160903F"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1.º Adoptar las medidas precisas para obtener la máxima operatividad posible en las subestaciones críticas identificadas previamente por el </w:t>
      </w:r>
      <w:del w:id="465" w:author="Autor">
        <w:r w:rsidRPr="008C0F1C">
          <w:rPr>
            <w:color w:val="000000"/>
            <w:sz w:val="22"/>
            <w:szCs w:val="22"/>
          </w:rPr>
          <w:delText>Operador</w:delText>
        </w:r>
      </w:del>
      <w:ins w:id="466" w:author="Autor">
        <w:r w:rsidR="007E65C7"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467" w:author="Autor">
        <w:r w:rsidRPr="008C0F1C">
          <w:rPr>
            <w:color w:val="000000"/>
            <w:sz w:val="22"/>
            <w:szCs w:val="22"/>
          </w:rPr>
          <w:delText>Sistema</w:delText>
        </w:r>
      </w:del>
      <w:ins w:id="468" w:author="Autor">
        <w:r w:rsidR="007E65C7" w:rsidRPr="008C0F1C">
          <w:rPr>
            <w:color w:val="000000"/>
            <w:sz w:val="22"/>
            <w:szCs w:val="22"/>
          </w:rPr>
          <w:t>s</w:t>
        </w:r>
        <w:r w:rsidRPr="008C0F1C">
          <w:rPr>
            <w:color w:val="000000"/>
            <w:sz w:val="22"/>
            <w:szCs w:val="22"/>
          </w:rPr>
          <w:t>istema</w:t>
        </w:r>
      </w:ins>
      <w:r w:rsidRPr="008C0F1C">
        <w:rPr>
          <w:color w:val="000000"/>
          <w:sz w:val="22"/>
          <w:szCs w:val="22"/>
        </w:rPr>
        <w:t xml:space="preserve"> y </w:t>
      </w:r>
      <w:del w:id="469" w:author="Autor">
        <w:r w:rsidRPr="008C0F1C">
          <w:rPr>
            <w:color w:val="000000"/>
            <w:sz w:val="22"/>
            <w:szCs w:val="22"/>
          </w:rPr>
          <w:delText>posibilitar</w:delText>
        </w:r>
      </w:del>
      <w:ins w:id="470" w:author="Autor">
        <w:r w:rsidR="004A0528" w:rsidRPr="008C0F1C">
          <w:rPr>
            <w:color w:val="000000"/>
            <w:sz w:val="22"/>
            <w:szCs w:val="22"/>
          </w:rPr>
          <w:t>ordenar</w:t>
        </w:r>
      </w:ins>
      <w:r w:rsidR="004A0528" w:rsidRPr="008C0F1C">
        <w:rPr>
          <w:color w:val="000000"/>
          <w:sz w:val="22"/>
          <w:szCs w:val="22"/>
        </w:rPr>
        <w:t xml:space="preserve"> </w:t>
      </w:r>
      <w:r w:rsidRPr="008C0F1C">
        <w:rPr>
          <w:color w:val="000000"/>
          <w:sz w:val="22"/>
          <w:szCs w:val="22"/>
        </w:rPr>
        <w:t xml:space="preserve">el arranque autónomo de las centrales contempladas en los Planes de Reposición del Servicio. Las medidas indicadas podrán </w:t>
      </w:r>
      <w:r w:rsidRPr="008C0F1C">
        <w:rPr>
          <w:color w:val="000000"/>
          <w:sz w:val="22"/>
          <w:szCs w:val="22"/>
        </w:rPr>
        <w:lastRenderedPageBreak/>
        <w:t>contemplar el incremento de la disponibilidad o movilidad del personal de operación</w:t>
      </w:r>
      <w:ins w:id="471" w:author="Autor">
        <w:r w:rsidR="0027157B" w:rsidRPr="008C0F1C">
          <w:rPr>
            <w:color w:val="000000"/>
            <w:sz w:val="22"/>
            <w:szCs w:val="22"/>
          </w:rPr>
          <w:t>,</w:t>
        </w:r>
      </w:ins>
      <w:r w:rsidRPr="008C0F1C">
        <w:rPr>
          <w:color w:val="000000"/>
          <w:sz w:val="22"/>
          <w:szCs w:val="22"/>
        </w:rPr>
        <w:t xml:space="preserve"> así como cualquier otra acción que se estime necesaria.</w:t>
      </w:r>
    </w:p>
    <w:p w14:paraId="3CC4F399" w14:textId="09F80917" w:rsidR="00A93BD6" w:rsidRPr="008C0F1C" w:rsidRDefault="00A93BD6" w:rsidP="00404D2A">
      <w:pPr>
        <w:pStyle w:val="Pa6"/>
        <w:ind w:firstLine="340"/>
        <w:jc w:val="both"/>
        <w:rPr>
          <w:color w:val="000000"/>
          <w:sz w:val="22"/>
          <w:szCs w:val="22"/>
        </w:rPr>
      </w:pPr>
      <w:r w:rsidRPr="008C0F1C">
        <w:rPr>
          <w:color w:val="000000"/>
          <w:sz w:val="22"/>
          <w:szCs w:val="22"/>
        </w:rPr>
        <w:t xml:space="preserve">2.º Deslastre de carga manual selectivo. En los términos y condiciones establecidos en el procedimiento </w:t>
      </w:r>
      <w:ins w:id="472" w:author="Autor">
        <w:r w:rsidR="00441E80" w:rsidRPr="008C0F1C">
          <w:rPr>
            <w:color w:val="000000"/>
            <w:sz w:val="22"/>
            <w:szCs w:val="22"/>
          </w:rPr>
          <w:t>P. O.</w:t>
        </w:r>
        <w:r w:rsidR="00383AAF" w:rsidRPr="008C0F1C">
          <w:rPr>
            <w:color w:val="000000"/>
            <w:sz w:val="22"/>
            <w:szCs w:val="22"/>
          </w:rPr>
          <w:t xml:space="preserve"> </w:t>
        </w:r>
        <w:r w:rsidR="005724A4" w:rsidRPr="008C0F1C">
          <w:rPr>
            <w:color w:val="000000"/>
            <w:sz w:val="22"/>
            <w:szCs w:val="22"/>
          </w:rPr>
          <w:t>SENP</w:t>
        </w:r>
        <w:r w:rsidR="00383AAF" w:rsidRPr="008C0F1C">
          <w:rPr>
            <w:color w:val="000000"/>
            <w:sz w:val="22"/>
            <w:szCs w:val="22"/>
          </w:rPr>
          <w:t xml:space="preserve"> </w:t>
        </w:r>
      </w:ins>
      <w:r w:rsidRPr="008C0F1C">
        <w:rPr>
          <w:color w:val="000000"/>
          <w:sz w:val="22"/>
          <w:szCs w:val="22"/>
        </w:rPr>
        <w:t>1.</w:t>
      </w:r>
    </w:p>
    <w:p w14:paraId="6AC21A7B" w14:textId="011F2ECE" w:rsidR="00A93BD6" w:rsidRPr="008C0F1C" w:rsidRDefault="00D931C1" w:rsidP="00404D2A">
      <w:pPr>
        <w:pStyle w:val="Pa11"/>
        <w:spacing w:before="160"/>
        <w:ind w:firstLine="340"/>
        <w:jc w:val="both"/>
        <w:rPr>
          <w:color w:val="000000"/>
          <w:sz w:val="22"/>
          <w:szCs w:val="22"/>
        </w:rPr>
      </w:pPr>
      <w:ins w:id="473" w:author="Autor">
        <w:r w:rsidRPr="008C0F1C">
          <w:rPr>
            <w:color w:val="000000"/>
            <w:sz w:val="22"/>
            <w:szCs w:val="22"/>
          </w:rPr>
          <w:t xml:space="preserve">El orden indicado en cuanto a las medidas de operación a adoptar deberá considerarse como orientativo, </w:t>
        </w:r>
      </w:ins>
      <w:del w:id="474" w:author="Autor">
        <w:r w:rsidR="00A93BD6" w:rsidRPr="008C0F1C" w:rsidDel="00D931C1">
          <w:rPr>
            <w:color w:val="000000"/>
            <w:sz w:val="22"/>
            <w:szCs w:val="22"/>
          </w:rPr>
          <w:delText>E</w:delText>
        </w:r>
      </w:del>
      <w:ins w:id="475" w:author="Autor">
        <w:r w:rsidRPr="008C0F1C">
          <w:rPr>
            <w:color w:val="000000"/>
            <w:sz w:val="22"/>
            <w:szCs w:val="22"/>
          </w:rPr>
          <w:t>e</w:t>
        </w:r>
      </w:ins>
      <w:r w:rsidR="00A93BD6" w:rsidRPr="008C0F1C">
        <w:rPr>
          <w:color w:val="000000"/>
          <w:sz w:val="22"/>
          <w:szCs w:val="22"/>
        </w:rPr>
        <w:t>specialmente en el caso de aquellas medidas de operación para las que exista alguna limitación normativa que limite su aplicación, como es el caso de la aplicación de interrumpibilidad</w:t>
      </w:r>
      <w:del w:id="476" w:author="Autor">
        <w:r w:rsidR="00A93BD6" w:rsidRPr="008C0F1C" w:rsidDel="00D931C1">
          <w:rPr>
            <w:color w:val="000000"/>
            <w:sz w:val="22"/>
            <w:szCs w:val="22"/>
          </w:rPr>
          <w:delText>, el orden indicado deberá considerarse como orientativo</w:delText>
        </w:r>
      </w:del>
      <w:r w:rsidR="00A93BD6" w:rsidRPr="008C0F1C">
        <w:rPr>
          <w:color w:val="000000"/>
          <w:sz w:val="22"/>
          <w:szCs w:val="22"/>
        </w:rPr>
        <w:t>.</w:t>
      </w:r>
    </w:p>
    <w:p w14:paraId="337EE216" w14:textId="6267CB95" w:rsidR="00E36D7F" w:rsidRPr="008C0F1C" w:rsidRDefault="00A93BD6" w:rsidP="00227792">
      <w:pPr>
        <w:pStyle w:val="Pa12"/>
        <w:spacing w:before="280"/>
        <w:outlineLvl w:val="0"/>
        <w:rPr>
          <w:color w:val="000000"/>
          <w:sz w:val="22"/>
          <w:szCs w:val="22"/>
        </w:rPr>
      </w:pPr>
      <w:r w:rsidRPr="008C0F1C">
        <w:rPr>
          <w:color w:val="000000"/>
          <w:sz w:val="22"/>
          <w:szCs w:val="22"/>
        </w:rPr>
        <w:t xml:space="preserve">10. </w:t>
      </w:r>
      <w:r w:rsidRPr="008C0F1C">
        <w:rPr>
          <w:i/>
          <w:iCs/>
          <w:color w:val="000000"/>
          <w:sz w:val="22"/>
          <w:szCs w:val="22"/>
        </w:rPr>
        <w:t>Control de la frecuencia del sistema</w:t>
      </w:r>
      <w:ins w:id="477" w:author="Autor">
        <w:r w:rsidR="001B4799" w:rsidRPr="008C0F1C">
          <w:rPr>
            <w:i/>
            <w:iCs/>
            <w:color w:val="000000"/>
            <w:sz w:val="22"/>
            <w:szCs w:val="22"/>
          </w:rPr>
          <w:t xml:space="preserve"> </w:t>
        </w:r>
        <w:r w:rsidR="002524F6" w:rsidRPr="008C0F1C">
          <w:rPr>
            <w:i/>
            <w:iCs/>
            <w:color w:val="000000"/>
            <w:sz w:val="22"/>
            <w:szCs w:val="22"/>
          </w:rPr>
          <w:t>y las reservas de regulación</w:t>
        </w:r>
        <w:r w:rsidR="000378EE" w:rsidRPr="008C0F1C">
          <w:rPr>
            <w:i/>
            <w:iCs/>
            <w:color w:val="000000"/>
            <w:sz w:val="22"/>
            <w:szCs w:val="22"/>
          </w:rPr>
          <w:t xml:space="preserve"> de potencia activa</w:t>
        </w:r>
      </w:ins>
    </w:p>
    <w:p w14:paraId="25B43412" w14:textId="50A7DFDA" w:rsidR="00A93BD6" w:rsidRPr="008C0F1C" w:rsidRDefault="00A93BD6" w:rsidP="00404D2A">
      <w:pPr>
        <w:pStyle w:val="Pa11"/>
        <w:spacing w:before="160"/>
        <w:ind w:firstLine="340"/>
        <w:jc w:val="both"/>
        <w:rPr>
          <w:ins w:id="478" w:author="Autor"/>
          <w:color w:val="000000"/>
          <w:sz w:val="22"/>
          <w:szCs w:val="22"/>
        </w:rPr>
      </w:pPr>
      <w:r w:rsidRPr="008C0F1C">
        <w:rPr>
          <w:color w:val="000000"/>
          <w:sz w:val="22"/>
          <w:szCs w:val="22"/>
        </w:rPr>
        <w:t xml:space="preserve">El </w:t>
      </w:r>
      <w:ins w:id="479" w:author="Autor">
        <w:r w:rsidR="00495165" w:rsidRPr="008C0F1C">
          <w:rPr>
            <w:color w:val="000000"/>
            <w:sz w:val="22"/>
            <w:szCs w:val="22"/>
          </w:rPr>
          <w:t>o</w:t>
        </w:r>
      </w:ins>
      <w:del w:id="480" w:author="Autor">
        <w:r w:rsidRPr="008C0F1C" w:rsidDel="00495165">
          <w:rPr>
            <w:color w:val="000000"/>
            <w:sz w:val="22"/>
            <w:szCs w:val="22"/>
          </w:rPr>
          <w:delText>O</w:delText>
        </w:r>
      </w:del>
      <w:r w:rsidRPr="008C0F1C">
        <w:rPr>
          <w:color w:val="000000"/>
          <w:sz w:val="22"/>
          <w:szCs w:val="22"/>
        </w:rPr>
        <w:t xml:space="preserve">perador del </w:t>
      </w:r>
      <w:ins w:id="481" w:author="Autor">
        <w:r w:rsidR="00495165" w:rsidRPr="008C0F1C">
          <w:rPr>
            <w:color w:val="000000"/>
            <w:sz w:val="22"/>
            <w:szCs w:val="22"/>
          </w:rPr>
          <w:t>s</w:t>
        </w:r>
      </w:ins>
      <w:del w:id="482" w:author="Autor">
        <w:r w:rsidRPr="008C0F1C" w:rsidDel="00495165">
          <w:rPr>
            <w:color w:val="000000"/>
            <w:sz w:val="22"/>
            <w:szCs w:val="22"/>
          </w:rPr>
          <w:delText>S</w:delText>
        </w:r>
      </w:del>
      <w:r w:rsidRPr="008C0F1C">
        <w:rPr>
          <w:color w:val="000000"/>
          <w:sz w:val="22"/>
          <w:szCs w:val="22"/>
        </w:rPr>
        <w:t>istema supervisará en todo momento los valores de la frecuencia, comprobando que se mantengan en los márgenes establecidos</w:t>
      </w:r>
      <w:ins w:id="483" w:author="Autor">
        <w:r w:rsidR="00D931C1" w:rsidRPr="008C0F1C">
          <w:rPr>
            <w:color w:val="000000"/>
            <w:sz w:val="22"/>
            <w:szCs w:val="22"/>
          </w:rPr>
          <w:t>.</w:t>
        </w:r>
      </w:ins>
      <w:del w:id="484" w:author="Autor">
        <w:r w:rsidRPr="008C0F1C" w:rsidDel="00D931C1">
          <w:rPr>
            <w:color w:val="000000"/>
            <w:sz w:val="22"/>
            <w:szCs w:val="22"/>
          </w:rPr>
          <w:delText>,</w:delText>
        </w:r>
      </w:del>
      <w:r w:rsidRPr="008C0F1C">
        <w:rPr>
          <w:color w:val="000000"/>
          <w:sz w:val="22"/>
          <w:szCs w:val="22"/>
        </w:rPr>
        <w:t xml:space="preserve"> </w:t>
      </w:r>
      <w:ins w:id="485" w:author="Autor">
        <w:r w:rsidR="00D931C1" w:rsidRPr="008C0F1C">
          <w:rPr>
            <w:color w:val="000000"/>
            <w:sz w:val="22"/>
            <w:szCs w:val="22"/>
          </w:rPr>
          <w:t>P</w:t>
        </w:r>
      </w:ins>
      <w:del w:id="486" w:author="Autor">
        <w:r w:rsidRPr="008C0F1C" w:rsidDel="00D931C1">
          <w:rPr>
            <w:color w:val="000000"/>
            <w:sz w:val="22"/>
            <w:szCs w:val="22"/>
          </w:rPr>
          <w:delText>p</w:delText>
        </w:r>
      </w:del>
      <w:r w:rsidRPr="008C0F1C">
        <w:rPr>
          <w:color w:val="000000"/>
          <w:sz w:val="22"/>
          <w:szCs w:val="22"/>
        </w:rPr>
        <w:t>ara ello</w:t>
      </w:r>
      <w:del w:id="487" w:author="Autor">
        <w:r w:rsidRPr="008C0F1C" w:rsidDel="00D931C1">
          <w:rPr>
            <w:color w:val="000000"/>
            <w:sz w:val="22"/>
            <w:szCs w:val="22"/>
          </w:rPr>
          <w:delText>,</w:delText>
        </w:r>
      </w:del>
      <w:r w:rsidRPr="008C0F1C">
        <w:rPr>
          <w:color w:val="000000"/>
          <w:sz w:val="22"/>
          <w:szCs w:val="22"/>
        </w:rPr>
        <w:t xml:space="preserve"> se atenderá a lo indicado en el procedimiento </w:t>
      </w:r>
      <w:ins w:id="488" w:author="Autor">
        <w:r w:rsidR="00441E80" w:rsidRPr="008C0F1C">
          <w:rPr>
            <w:color w:val="000000"/>
            <w:sz w:val="22"/>
            <w:szCs w:val="22"/>
          </w:rPr>
          <w:t>P. O.</w:t>
        </w:r>
        <w:r w:rsidRPr="008C0F1C">
          <w:rPr>
            <w:color w:val="000000"/>
            <w:sz w:val="22"/>
            <w:szCs w:val="22"/>
          </w:rPr>
          <w:t xml:space="preserve"> </w:t>
        </w:r>
        <w:r w:rsidR="005724A4" w:rsidRPr="008C0F1C">
          <w:rPr>
            <w:color w:val="000000"/>
            <w:sz w:val="22"/>
            <w:szCs w:val="22"/>
          </w:rPr>
          <w:t>SENP</w:t>
        </w:r>
      </w:ins>
      <w:r w:rsidR="00383AAF" w:rsidRPr="008C0F1C">
        <w:rPr>
          <w:color w:val="000000"/>
          <w:sz w:val="22"/>
          <w:szCs w:val="22"/>
        </w:rPr>
        <w:t xml:space="preserve"> </w:t>
      </w:r>
      <w:r w:rsidR="007E65C7" w:rsidRPr="008C0F1C">
        <w:rPr>
          <w:color w:val="000000"/>
          <w:sz w:val="22"/>
          <w:szCs w:val="22"/>
        </w:rPr>
        <w:t>1</w:t>
      </w:r>
      <w:del w:id="489" w:author="Autor">
        <w:r w:rsidRPr="008C0F1C">
          <w:rPr>
            <w:color w:val="000000"/>
            <w:sz w:val="22"/>
            <w:szCs w:val="22"/>
          </w:rPr>
          <w:delText>.</w:delText>
        </w:r>
      </w:del>
      <w:r w:rsidRPr="008C0F1C">
        <w:rPr>
          <w:color w:val="000000"/>
          <w:sz w:val="22"/>
          <w:szCs w:val="22"/>
        </w:rPr>
        <w:t xml:space="preserve"> y en los procedimientos </w:t>
      </w:r>
      <w:ins w:id="490" w:author="Autor">
        <w:r w:rsidR="00441E80" w:rsidRPr="008C0F1C">
          <w:rPr>
            <w:color w:val="000000"/>
            <w:sz w:val="22"/>
            <w:szCs w:val="22"/>
          </w:rPr>
          <w:t>P. O.</w:t>
        </w:r>
        <w:r w:rsidRPr="008C0F1C">
          <w:rPr>
            <w:color w:val="000000"/>
            <w:sz w:val="22"/>
            <w:szCs w:val="22"/>
          </w:rPr>
          <w:t xml:space="preserve"> </w:t>
        </w:r>
        <w:r w:rsidR="005724A4" w:rsidRPr="008C0F1C">
          <w:rPr>
            <w:color w:val="000000"/>
            <w:sz w:val="22"/>
            <w:szCs w:val="22"/>
          </w:rPr>
          <w:t>SENP</w:t>
        </w:r>
      </w:ins>
      <w:r w:rsidR="00383AAF" w:rsidRPr="008C0F1C">
        <w:rPr>
          <w:color w:val="000000"/>
          <w:sz w:val="22"/>
          <w:szCs w:val="22"/>
        </w:rPr>
        <w:t xml:space="preserve"> </w:t>
      </w:r>
      <w:r w:rsidRPr="008C0F1C">
        <w:rPr>
          <w:color w:val="000000"/>
          <w:sz w:val="22"/>
          <w:szCs w:val="22"/>
        </w:rPr>
        <w:t xml:space="preserve">7.1, </w:t>
      </w:r>
      <w:ins w:id="491" w:author="Autor">
        <w:r w:rsidR="00441E80" w:rsidRPr="008C0F1C">
          <w:rPr>
            <w:color w:val="000000"/>
            <w:sz w:val="22"/>
            <w:szCs w:val="22"/>
          </w:rPr>
          <w:t>P. O.</w:t>
        </w:r>
        <w:r w:rsidR="00383AAF" w:rsidRPr="008C0F1C">
          <w:rPr>
            <w:color w:val="000000"/>
            <w:sz w:val="22"/>
            <w:szCs w:val="22"/>
          </w:rPr>
          <w:t xml:space="preserve"> </w:t>
        </w:r>
        <w:r w:rsidR="005724A4" w:rsidRPr="008C0F1C">
          <w:rPr>
            <w:color w:val="000000"/>
            <w:sz w:val="22"/>
            <w:szCs w:val="22"/>
          </w:rPr>
          <w:t>SENP</w:t>
        </w:r>
        <w:r w:rsidR="00383AAF" w:rsidRPr="008C0F1C">
          <w:rPr>
            <w:color w:val="000000"/>
            <w:sz w:val="22"/>
            <w:szCs w:val="22"/>
          </w:rPr>
          <w:t xml:space="preserve"> </w:t>
        </w:r>
      </w:ins>
      <w:r w:rsidRPr="008C0F1C">
        <w:rPr>
          <w:color w:val="000000"/>
          <w:sz w:val="22"/>
          <w:szCs w:val="22"/>
        </w:rPr>
        <w:t xml:space="preserve">7.2 y </w:t>
      </w:r>
      <w:ins w:id="492" w:author="Autor">
        <w:r w:rsidR="00441E80" w:rsidRPr="008C0F1C">
          <w:rPr>
            <w:color w:val="000000"/>
            <w:sz w:val="22"/>
            <w:szCs w:val="22"/>
          </w:rPr>
          <w:t>P. O.</w:t>
        </w:r>
        <w:r w:rsidRPr="008C0F1C">
          <w:rPr>
            <w:color w:val="000000"/>
            <w:sz w:val="22"/>
            <w:szCs w:val="22"/>
          </w:rPr>
          <w:t xml:space="preserve"> </w:t>
        </w:r>
        <w:r w:rsidR="005724A4" w:rsidRPr="008C0F1C">
          <w:rPr>
            <w:color w:val="000000"/>
            <w:sz w:val="22"/>
            <w:szCs w:val="22"/>
          </w:rPr>
          <w:t>SENP</w:t>
        </w:r>
      </w:ins>
      <w:r w:rsidR="00383AAF" w:rsidRPr="008C0F1C">
        <w:rPr>
          <w:color w:val="000000"/>
          <w:sz w:val="22"/>
          <w:szCs w:val="22"/>
        </w:rPr>
        <w:t xml:space="preserve"> </w:t>
      </w:r>
      <w:r w:rsidRPr="008C0F1C">
        <w:rPr>
          <w:color w:val="000000"/>
          <w:sz w:val="22"/>
          <w:szCs w:val="22"/>
        </w:rPr>
        <w:t xml:space="preserve">7.3 que desarrollan los criterios para la determinación de las reservas de regulación necesarias en el sistema, </w:t>
      </w:r>
      <w:del w:id="493" w:author="Autor">
        <w:r w:rsidRPr="008C0F1C" w:rsidDel="00D931C1">
          <w:rPr>
            <w:color w:val="000000"/>
            <w:sz w:val="22"/>
            <w:szCs w:val="22"/>
          </w:rPr>
          <w:delText xml:space="preserve">para </w:delText>
        </w:r>
      </w:del>
      <w:ins w:id="494" w:author="Autor">
        <w:r w:rsidR="00D931C1" w:rsidRPr="008C0F1C">
          <w:rPr>
            <w:color w:val="000000"/>
            <w:sz w:val="22"/>
            <w:szCs w:val="22"/>
          </w:rPr>
          <w:t xml:space="preserve">con el </w:t>
        </w:r>
        <w:r w:rsidR="00660CA4" w:rsidRPr="008C0F1C">
          <w:rPr>
            <w:color w:val="000000"/>
            <w:sz w:val="22"/>
            <w:szCs w:val="22"/>
          </w:rPr>
          <w:t>fin</w:t>
        </w:r>
        <w:r w:rsidR="00D931C1" w:rsidRPr="008C0F1C">
          <w:rPr>
            <w:color w:val="000000"/>
            <w:sz w:val="22"/>
            <w:szCs w:val="22"/>
          </w:rPr>
          <w:t xml:space="preserve"> de </w:t>
        </w:r>
      </w:ins>
      <w:r w:rsidRPr="008C0F1C">
        <w:rPr>
          <w:color w:val="000000"/>
          <w:sz w:val="22"/>
          <w:szCs w:val="22"/>
        </w:rPr>
        <w:t>conseguir el adecuado equilibrio generación-demanda.</w:t>
      </w:r>
    </w:p>
    <w:p w14:paraId="0D3E545C" w14:textId="53438FC1" w:rsidR="004B2C0E" w:rsidRPr="008C0F1C" w:rsidRDefault="004B2C0E">
      <w:pPr>
        <w:pStyle w:val="Pa11"/>
        <w:spacing w:before="160"/>
        <w:ind w:firstLine="340"/>
        <w:jc w:val="both"/>
        <w:rPr>
          <w:color w:val="000000"/>
          <w:sz w:val="22"/>
          <w:szCs w:val="22"/>
        </w:rPr>
      </w:pPr>
      <w:ins w:id="495" w:author="Autor">
        <w:r w:rsidRPr="008C0F1C">
          <w:rPr>
            <w:color w:val="000000"/>
            <w:sz w:val="22"/>
            <w:szCs w:val="22"/>
          </w:rPr>
          <w:t>Adicionalmente,</w:t>
        </w:r>
        <w:r w:rsidR="005A1B63" w:rsidRPr="008C0F1C">
          <w:rPr>
            <w:color w:val="000000"/>
            <w:sz w:val="22"/>
            <w:szCs w:val="22"/>
          </w:rPr>
          <w:t xml:space="preserve"> con el objeto de </w:t>
        </w:r>
        <w:r w:rsidR="00C852DF" w:rsidRPr="008C0F1C">
          <w:rPr>
            <w:color w:val="000000"/>
            <w:sz w:val="22"/>
            <w:szCs w:val="22"/>
          </w:rPr>
          <w:t>mantener, o devolver, la variable de control de la frecuencia y las reservas de regulación disponibles a</w:t>
        </w:r>
        <w:r w:rsidR="00660CA4" w:rsidRPr="008C0F1C">
          <w:rPr>
            <w:color w:val="000000"/>
            <w:sz w:val="22"/>
            <w:szCs w:val="22"/>
          </w:rPr>
          <w:t>l</w:t>
        </w:r>
        <w:r w:rsidR="00C852DF" w:rsidRPr="008C0F1C">
          <w:rPr>
            <w:color w:val="000000"/>
            <w:sz w:val="22"/>
            <w:szCs w:val="22"/>
          </w:rPr>
          <w:t xml:space="preserve"> margen de funcionamiento normal, </w:t>
        </w:r>
        <w:r w:rsidRPr="008C0F1C">
          <w:rPr>
            <w:color w:val="000000"/>
            <w:sz w:val="22"/>
            <w:szCs w:val="22"/>
          </w:rPr>
          <w:t xml:space="preserve">el </w:t>
        </w:r>
        <w:r w:rsidR="00AE4FFD" w:rsidRPr="008C0F1C">
          <w:rPr>
            <w:color w:val="000000"/>
            <w:sz w:val="22"/>
            <w:szCs w:val="22"/>
          </w:rPr>
          <w:t>o</w:t>
        </w:r>
        <w:r w:rsidRPr="008C0F1C">
          <w:rPr>
            <w:color w:val="000000"/>
            <w:sz w:val="22"/>
            <w:szCs w:val="22"/>
          </w:rPr>
          <w:t xml:space="preserve">perador del </w:t>
        </w:r>
        <w:r w:rsidR="00AE4FFD" w:rsidRPr="008C0F1C">
          <w:rPr>
            <w:color w:val="000000"/>
            <w:sz w:val="22"/>
            <w:szCs w:val="22"/>
          </w:rPr>
          <w:t>s</w:t>
        </w:r>
        <w:r w:rsidRPr="008C0F1C">
          <w:rPr>
            <w:color w:val="000000"/>
            <w:sz w:val="22"/>
            <w:szCs w:val="22"/>
          </w:rPr>
          <w:t>istema podrá hacer uso de la</w:t>
        </w:r>
        <w:r w:rsidR="00237EF7" w:rsidRPr="008C0F1C">
          <w:rPr>
            <w:color w:val="000000"/>
            <w:sz w:val="22"/>
            <w:szCs w:val="22"/>
          </w:rPr>
          <w:t>s</w:t>
        </w:r>
        <w:r w:rsidRPr="008C0F1C">
          <w:rPr>
            <w:color w:val="000000"/>
            <w:sz w:val="22"/>
            <w:szCs w:val="22"/>
          </w:rPr>
          <w:t xml:space="preserve"> </w:t>
        </w:r>
        <w:r w:rsidR="00AE5EF5" w:rsidRPr="008C0F1C">
          <w:rPr>
            <w:color w:val="000000"/>
            <w:sz w:val="22"/>
            <w:szCs w:val="22"/>
          </w:rPr>
          <w:t xml:space="preserve">diferentes </w:t>
        </w:r>
        <w:r w:rsidRPr="008C0F1C">
          <w:rPr>
            <w:color w:val="000000"/>
            <w:sz w:val="22"/>
            <w:szCs w:val="22"/>
          </w:rPr>
          <w:t>capacidad</w:t>
        </w:r>
        <w:r w:rsidR="00237EF7" w:rsidRPr="008C0F1C">
          <w:rPr>
            <w:color w:val="000000"/>
            <w:sz w:val="22"/>
            <w:szCs w:val="22"/>
          </w:rPr>
          <w:t>es</w:t>
        </w:r>
        <w:r w:rsidRPr="008C0F1C">
          <w:rPr>
            <w:color w:val="000000"/>
            <w:sz w:val="22"/>
            <w:szCs w:val="22"/>
          </w:rPr>
          <w:t xml:space="preserve"> técnica</w:t>
        </w:r>
        <w:r w:rsidR="00237EF7" w:rsidRPr="008C0F1C">
          <w:rPr>
            <w:color w:val="000000"/>
            <w:sz w:val="22"/>
            <w:szCs w:val="22"/>
          </w:rPr>
          <w:t>s</w:t>
        </w:r>
        <w:r w:rsidRPr="008C0F1C">
          <w:rPr>
            <w:color w:val="000000"/>
            <w:sz w:val="22"/>
            <w:szCs w:val="22"/>
          </w:rPr>
          <w:t xml:space="preserve"> </w:t>
        </w:r>
        <w:r w:rsidR="00D60C9E" w:rsidRPr="008C0F1C">
          <w:rPr>
            <w:color w:val="000000"/>
            <w:sz w:val="22"/>
            <w:szCs w:val="22"/>
          </w:rPr>
          <w:t xml:space="preserve">de las instalaciones a las </w:t>
        </w:r>
        <w:r w:rsidR="00C852DF" w:rsidRPr="008C0F1C">
          <w:rPr>
            <w:color w:val="000000"/>
            <w:sz w:val="22"/>
            <w:szCs w:val="22"/>
          </w:rPr>
          <w:t>que les sea</w:t>
        </w:r>
        <w:r w:rsidR="006C4C58" w:rsidRPr="008C0F1C">
          <w:rPr>
            <w:color w:val="000000"/>
            <w:sz w:val="22"/>
            <w:szCs w:val="22"/>
          </w:rPr>
          <w:t>n</w:t>
        </w:r>
        <w:r w:rsidR="00DA48EB" w:rsidRPr="008C0F1C">
          <w:rPr>
            <w:color w:val="000000"/>
            <w:sz w:val="22"/>
            <w:szCs w:val="22"/>
          </w:rPr>
          <w:t xml:space="preserve"> de aplicación los requisitos</w:t>
        </w:r>
        <w:r w:rsidR="004768D1" w:rsidRPr="008C0F1C">
          <w:rPr>
            <w:color w:val="000000"/>
            <w:sz w:val="22"/>
            <w:szCs w:val="22"/>
          </w:rPr>
          <w:t xml:space="preserve"> técnicos</w:t>
        </w:r>
        <w:r w:rsidR="00DA48EB" w:rsidRPr="008C0F1C">
          <w:rPr>
            <w:color w:val="000000"/>
            <w:sz w:val="22"/>
            <w:szCs w:val="22"/>
          </w:rPr>
          <w:t xml:space="preserve"> </w:t>
        </w:r>
        <w:r w:rsidR="00AE5EF5" w:rsidRPr="008C0F1C">
          <w:rPr>
            <w:color w:val="000000"/>
            <w:sz w:val="22"/>
            <w:szCs w:val="22"/>
          </w:rPr>
          <w:t xml:space="preserve">definidos en el </w:t>
        </w:r>
        <w:r w:rsidR="00C852DF" w:rsidRPr="008C0F1C">
          <w:rPr>
            <w:color w:val="000000"/>
            <w:sz w:val="22"/>
            <w:szCs w:val="22"/>
          </w:rPr>
          <w:t xml:space="preserve">procedimiento de operación </w:t>
        </w:r>
        <w:r w:rsidR="00441E80" w:rsidRPr="008C0F1C">
          <w:rPr>
            <w:color w:val="000000"/>
            <w:sz w:val="22"/>
            <w:szCs w:val="22"/>
          </w:rPr>
          <w:t>P. O.</w:t>
        </w:r>
        <w:r w:rsidR="00EB0373" w:rsidRPr="008C0F1C">
          <w:rPr>
            <w:color w:val="000000"/>
            <w:sz w:val="22"/>
            <w:szCs w:val="22"/>
          </w:rPr>
          <w:t xml:space="preserve"> SENP </w:t>
        </w:r>
        <w:r w:rsidR="00AE5EF5" w:rsidRPr="008C0F1C">
          <w:rPr>
            <w:color w:val="000000"/>
            <w:sz w:val="22"/>
            <w:szCs w:val="22"/>
          </w:rPr>
          <w:t>12.2</w:t>
        </w:r>
        <w:r w:rsidR="00EB0373" w:rsidRPr="008C0F1C">
          <w:rPr>
            <w:color w:val="000000"/>
            <w:sz w:val="22"/>
            <w:szCs w:val="22"/>
          </w:rPr>
          <w:t>, o normativa posterior que lo sustituya</w:t>
        </w:r>
        <w:r w:rsidR="00AE5EF5" w:rsidRPr="008C0F1C">
          <w:rPr>
            <w:color w:val="000000"/>
            <w:sz w:val="22"/>
            <w:szCs w:val="22"/>
          </w:rPr>
          <w:t xml:space="preserve">. </w:t>
        </w:r>
      </w:ins>
    </w:p>
    <w:p w14:paraId="2B36FB48" w14:textId="77777777" w:rsidR="00E36D7F" w:rsidRPr="008C0F1C" w:rsidRDefault="00A93BD6" w:rsidP="00227792">
      <w:pPr>
        <w:pStyle w:val="Pa12"/>
        <w:spacing w:before="280"/>
        <w:outlineLvl w:val="0"/>
        <w:rPr>
          <w:i/>
          <w:color w:val="000000"/>
          <w:sz w:val="22"/>
          <w:szCs w:val="22"/>
        </w:rPr>
      </w:pPr>
      <w:r w:rsidRPr="008C0F1C">
        <w:rPr>
          <w:color w:val="000000"/>
          <w:sz w:val="22"/>
          <w:szCs w:val="22"/>
        </w:rPr>
        <w:t xml:space="preserve">11. </w:t>
      </w:r>
      <w:r w:rsidRPr="008C0F1C">
        <w:rPr>
          <w:i/>
          <w:iCs/>
          <w:color w:val="000000"/>
          <w:sz w:val="22"/>
          <w:szCs w:val="22"/>
        </w:rPr>
        <w:t>Mecanismo excepcional de resolución</w:t>
      </w:r>
    </w:p>
    <w:p w14:paraId="3AA709A9" w14:textId="64D39DCE" w:rsidR="00A93BD6" w:rsidRPr="008C0F1C" w:rsidRDefault="00A93BD6" w:rsidP="00F972A2">
      <w:pPr>
        <w:pStyle w:val="Pa11"/>
        <w:spacing w:before="160"/>
        <w:ind w:firstLine="340"/>
        <w:jc w:val="both"/>
        <w:rPr>
          <w:sz w:val="22"/>
          <w:szCs w:val="22"/>
        </w:rPr>
      </w:pPr>
      <w:r w:rsidRPr="008C0F1C">
        <w:rPr>
          <w:color w:val="000000"/>
          <w:sz w:val="22"/>
          <w:szCs w:val="22"/>
        </w:rPr>
        <w:t xml:space="preserve">Con objeto de afrontar situaciones no previstas en este procedimiento o por cualesquiera otras razones debidamente justificadas, el </w:t>
      </w:r>
      <w:del w:id="496" w:author="Autor">
        <w:r w:rsidRPr="008C0F1C">
          <w:rPr>
            <w:color w:val="000000"/>
            <w:sz w:val="22"/>
            <w:szCs w:val="22"/>
          </w:rPr>
          <w:delText>Operador</w:delText>
        </w:r>
      </w:del>
      <w:ins w:id="497" w:author="Autor">
        <w:r w:rsidR="007E65C7"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498" w:author="Autor">
        <w:r w:rsidRPr="008C0F1C">
          <w:rPr>
            <w:color w:val="000000"/>
            <w:sz w:val="22"/>
            <w:szCs w:val="22"/>
          </w:rPr>
          <w:delText>Sistema</w:delText>
        </w:r>
      </w:del>
      <w:ins w:id="499" w:author="Autor">
        <w:r w:rsidR="007E65C7" w:rsidRPr="008C0F1C">
          <w:rPr>
            <w:color w:val="000000"/>
            <w:sz w:val="22"/>
            <w:szCs w:val="22"/>
          </w:rPr>
          <w:t>s</w:t>
        </w:r>
        <w:r w:rsidRPr="008C0F1C">
          <w:rPr>
            <w:color w:val="000000"/>
            <w:sz w:val="22"/>
            <w:szCs w:val="22"/>
          </w:rPr>
          <w:t>istema</w:t>
        </w:r>
      </w:ins>
      <w:r w:rsidRPr="008C0F1C">
        <w:rPr>
          <w:color w:val="000000"/>
          <w:sz w:val="22"/>
          <w:szCs w:val="22"/>
        </w:rPr>
        <w:t xml:space="preserve"> bajo su mejor criterio podrá adoptar las decisiones que resulten necesarias para garantizar el suministro y su prestación en condiciones de seguridad al menor coste posible. Tales decisiones deberán ser comunicadas a la Administración competente, a los </w:t>
      </w:r>
      <w:del w:id="500" w:author="Autor">
        <w:r w:rsidRPr="008C0F1C" w:rsidDel="009C7C47">
          <w:rPr>
            <w:color w:val="000000"/>
            <w:sz w:val="22"/>
            <w:szCs w:val="22"/>
          </w:rPr>
          <w:delText xml:space="preserve">agentes </w:delText>
        </w:r>
      </w:del>
      <w:ins w:id="501" w:author="Autor">
        <w:r w:rsidR="009C7C47" w:rsidRPr="008C0F1C">
          <w:rPr>
            <w:color w:val="000000"/>
            <w:sz w:val="22"/>
            <w:szCs w:val="22"/>
          </w:rPr>
          <w:t xml:space="preserve">sujetos </w:t>
        </w:r>
      </w:ins>
      <w:r w:rsidRPr="008C0F1C">
        <w:rPr>
          <w:color w:val="000000"/>
          <w:sz w:val="22"/>
          <w:szCs w:val="22"/>
        </w:rPr>
        <w:t xml:space="preserve">afectados y a la </w:t>
      </w:r>
      <w:del w:id="502" w:author="Autor">
        <w:r w:rsidRPr="008C0F1C">
          <w:rPr>
            <w:color w:val="000000"/>
            <w:sz w:val="22"/>
            <w:szCs w:val="22"/>
          </w:rPr>
          <w:delText>CNE</w:delText>
        </w:r>
      </w:del>
      <w:ins w:id="503" w:author="Autor">
        <w:r w:rsidR="00AF0CA7" w:rsidRPr="008C0F1C">
          <w:rPr>
            <w:color w:val="000000"/>
            <w:sz w:val="22"/>
            <w:szCs w:val="22"/>
          </w:rPr>
          <w:t>Comisión Nacional de los Mercados y la Competencia</w:t>
        </w:r>
      </w:ins>
      <w:r w:rsidR="00AF0CA7" w:rsidRPr="008C0F1C">
        <w:rPr>
          <w:color w:val="000000"/>
          <w:sz w:val="22"/>
          <w:szCs w:val="22"/>
        </w:rPr>
        <w:t xml:space="preserve"> </w:t>
      </w:r>
      <w:r w:rsidRPr="008C0F1C">
        <w:rPr>
          <w:color w:val="000000"/>
          <w:sz w:val="22"/>
          <w:szCs w:val="22"/>
        </w:rPr>
        <w:t xml:space="preserve">en el plazo de un mes, debiendo hacerse en dicha comunicación referencia expresa tanto a las causas que originaron la situación excepcional, como a las razones y prioridades tenidas en cuenta para la adopción de </w:t>
      </w:r>
      <w:del w:id="504" w:author="Autor">
        <w:r w:rsidRPr="008C0F1C">
          <w:rPr>
            <w:color w:val="000000"/>
            <w:sz w:val="22"/>
            <w:szCs w:val="22"/>
          </w:rPr>
          <w:delText>la</w:delText>
        </w:r>
      </w:del>
      <w:ins w:id="505" w:author="Autor">
        <w:r w:rsidR="005B6EB4" w:rsidRPr="008C0F1C">
          <w:rPr>
            <w:color w:val="000000"/>
            <w:sz w:val="22"/>
            <w:szCs w:val="22"/>
          </w:rPr>
          <w:t>esa decisión</w:t>
        </w:r>
      </w:ins>
      <w:r w:rsidR="005B6EB4" w:rsidRPr="008C0F1C">
        <w:rPr>
          <w:color w:val="000000"/>
          <w:sz w:val="22"/>
          <w:szCs w:val="22"/>
        </w:rPr>
        <w:t xml:space="preserve"> </w:t>
      </w:r>
      <w:r w:rsidRPr="008C0F1C">
        <w:rPr>
          <w:color w:val="000000"/>
          <w:sz w:val="22"/>
          <w:szCs w:val="22"/>
        </w:rPr>
        <w:t>concreta</w:t>
      </w:r>
      <w:del w:id="506" w:author="Autor">
        <w:r w:rsidRPr="008C0F1C">
          <w:rPr>
            <w:color w:val="000000"/>
            <w:sz w:val="22"/>
            <w:szCs w:val="22"/>
          </w:rPr>
          <w:delText xml:space="preserve"> decisión</w:delText>
        </w:r>
      </w:del>
      <w:r w:rsidRPr="008C0F1C">
        <w:rPr>
          <w:color w:val="000000"/>
          <w:sz w:val="22"/>
          <w:szCs w:val="22"/>
        </w:rPr>
        <w:t>.</w:t>
      </w:r>
    </w:p>
    <w:sectPr w:rsidR="00A93BD6" w:rsidRPr="008C0F1C" w:rsidSect="00302608">
      <w:pgSz w:w="11906" w:h="16838"/>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FEA38" w16cex:dateUtc="2021-04-13T09:00:00Z"/>
  <w16cex:commentExtensible w16cex:durableId="2655AB40" w16cex:dateUtc="2022-06-16T12:14:00Z"/>
  <w16cex:commentExtensible w16cex:durableId="24731643" w16cex:dateUtc="2021-06-15T11:06:00Z"/>
  <w16cex:commentExtensible w16cex:durableId="24732745" w16cex:dateUtc="2021-06-15T12:19:00Z"/>
  <w16cex:commentExtensible w16cex:durableId="24732126" w16cex:dateUtc="2021-06-15T11:52:00Z"/>
  <w16cex:commentExtensible w16cex:durableId="241E85EB" w16cex:dateUtc="2021-04-12T07:40:00Z"/>
  <w16cex:commentExtensible w16cex:durableId="24732AB7" w16cex:dateUtc="2021-06-15T12:33:00Z"/>
  <w16cex:commentExtensible w16cex:durableId="24732EFB" w16cex:dateUtc="2021-06-15T12:51:00Z"/>
  <w16cex:commentExtensible w16cex:durableId="241E8DFA" w16cex:dateUtc="2021-04-12T08:14:00Z"/>
  <w16cex:commentExtensible w16cex:durableId="241E8E33" w16cex:dateUtc="2021-04-12T08:15:00Z"/>
  <w16cex:commentExtensible w16cex:durableId="247334B2" w16cex:dateUtc="2021-06-15T13:16:00Z"/>
  <w16cex:commentExtensible w16cex:durableId="241E8B03" w16cex:dateUtc="2021-04-12T08:01:00Z"/>
  <w16cex:commentExtensible w16cex:durableId="241E8F55" w16cex:dateUtc="2021-04-12T08: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A05EC" w14:textId="77777777" w:rsidR="0041506F" w:rsidRDefault="0041506F" w:rsidP="00416E9F">
      <w:pPr>
        <w:spacing w:after="0" w:line="240" w:lineRule="auto"/>
      </w:pPr>
      <w:r>
        <w:separator/>
      </w:r>
    </w:p>
  </w:endnote>
  <w:endnote w:type="continuationSeparator" w:id="0">
    <w:p w14:paraId="3F9BC757" w14:textId="77777777" w:rsidR="0041506F" w:rsidRDefault="0041506F" w:rsidP="00416E9F">
      <w:pPr>
        <w:spacing w:after="0" w:line="240" w:lineRule="auto"/>
      </w:pPr>
      <w:r>
        <w:continuationSeparator/>
      </w:r>
    </w:p>
  </w:endnote>
  <w:endnote w:type="continuationNotice" w:id="1">
    <w:p w14:paraId="353596D3" w14:textId="77777777" w:rsidR="0041506F" w:rsidRDefault="004150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6ED9D" w14:textId="77777777" w:rsidR="0041506F" w:rsidRDefault="0041506F" w:rsidP="00416E9F">
      <w:pPr>
        <w:spacing w:after="0" w:line="240" w:lineRule="auto"/>
      </w:pPr>
      <w:r>
        <w:separator/>
      </w:r>
    </w:p>
  </w:footnote>
  <w:footnote w:type="continuationSeparator" w:id="0">
    <w:p w14:paraId="0D52560A" w14:textId="77777777" w:rsidR="0041506F" w:rsidRDefault="0041506F" w:rsidP="00416E9F">
      <w:pPr>
        <w:spacing w:after="0" w:line="240" w:lineRule="auto"/>
      </w:pPr>
      <w:r>
        <w:continuationSeparator/>
      </w:r>
    </w:p>
  </w:footnote>
  <w:footnote w:type="continuationNotice" w:id="1">
    <w:p w14:paraId="726B024D" w14:textId="77777777" w:rsidR="0041506F" w:rsidRDefault="004150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11668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3692FE5"/>
    <w:multiLevelType w:val="hybridMultilevel"/>
    <w:tmpl w:val="290630C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2698420F"/>
    <w:multiLevelType w:val="hybridMultilevel"/>
    <w:tmpl w:val="E48438F4"/>
    <w:lvl w:ilvl="0" w:tplc="0C0A000F">
      <w:start w:val="1"/>
      <w:numFmt w:val="decimal"/>
      <w:lvlText w:val="%1."/>
      <w:lvlJc w:val="left"/>
      <w:pPr>
        <w:ind w:left="1060" w:hanging="360"/>
      </w:p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3" w15:restartNumberingAfterBreak="0">
    <w:nsid w:val="362C0312"/>
    <w:multiLevelType w:val="hybridMultilevel"/>
    <w:tmpl w:val="D8CC95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7216105"/>
    <w:multiLevelType w:val="hybridMultilevel"/>
    <w:tmpl w:val="9036E8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E17A84"/>
    <w:multiLevelType w:val="hybridMultilevel"/>
    <w:tmpl w:val="F2460D14"/>
    <w:lvl w:ilvl="0" w:tplc="0C0A0019">
      <w:start w:val="1"/>
      <w:numFmt w:val="lowerLetter"/>
      <w:lvlText w:val="%1."/>
      <w:lvlJc w:val="left"/>
      <w:pPr>
        <w:ind w:left="700" w:hanging="360"/>
      </w:p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6" w15:restartNumberingAfterBreak="0">
    <w:nsid w:val="6D577AAE"/>
    <w:multiLevelType w:val="hybridMultilevel"/>
    <w:tmpl w:val="583693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E980A3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F861895"/>
    <w:multiLevelType w:val="hybridMultilevel"/>
    <w:tmpl w:val="E1D429C4"/>
    <w:lvl w:ilvl="0" w:tplc="FA9486CC">
      <w:start w:val="1"/>
      <w:numFmt w:val="lowerLetter"/>
      <w:lvlText w:val="%1)"/>
      <w:lvlJc w:val="left"/>
      <w:pPr>
        <w:ind w:left="700" w:hanging="360"/>
      </w:pPr>
      <w:rPr>
        <w:rFonts w:hint="default"/>
      </w:r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num w:numId="1">
    <w:abstractNumId w:val="6"/>
  </w:num>
  <w:num w:numId="2">
    <w:abstractNumId w:val="3"/>
  </w:num>
  <w:num w:numId="3">
    <w:abstractNumId w:val="1"/>
  </w:num>
  <w:num w:numId="4">
    <w:abstractNumId w:val="0"/>
  </w:num>
  <w:num w:numId="5">
    <w:abstractNumId w:val="2"/>
  </w:num>
  <w:num w:numId="6">
    <w:abstractNumId w:val="5"/>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removePersonalInformation/>
  <w:removeDateAndTim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BD6"/>
    <w:rsid w:val="00002AE4"/>
    <w:rsid w:val="00007ED1"/>
    <w:rsid w:val="000112D3"/>
    <w:rsid w:val="0001253A"/>
    <w:rsid w:val="00012635"/>
    <w:rsid w:val="000131F0"/>
    <w:rsid w:val="00015A63"/>
    <w:rsid w:val="000233FE"/>
    <w:rsid w:val="00027F01"/>
    <w:rsid w:val="00034971"/>
    <w:rsid w:val="0003501B"/>
    <w:rsid w:val="00035D0D"/>
    <w:rsid w:val="000363E1"/>
    <w:rsid w:val="00037745"/>
    <w:rsid w:val="000377D1"/>
    <w:rsid w:val="000378EE"/>
    <w:rsid w:val="00043E08"/>
    <w:rsid w:val="00045759"/>
    <w:rsid w:val="00046F22"/>
    <w:rsid w:val="00047C43"/>
    <w:rsid w:val="00053C5F"/>
    <w:rsid w:val="00054879"/>
    <w:rsid w:val="0005761B"/>
    <w:rsid w:val="000610BE"/>
    <w:rsid w:val="0006270B"/>
    <w:rsid w:val="00064EE7"/>
    <w:rsid w:val="00066758"/>
    <w:rsid w:val="00071CB7"/>
    <w:rsid w:val="000732AB"/>
    <w:rsid w:val="000733CD"/>
    <w:rsid w:val="00073C7B"/>
    <w:rsid w:val="00074191"/>
    <w:rsid w:val="0007576C"/>
    <w:rsid w:val="000769B6"/>
    <w:rsid w:val="0008052C"/>
    <w:rsid w:val="00080552"/>
    <w:rsid w:val="0008172F"/>
    <w:rsid w:val="00091617"/>
    <w:rsid w:val="0009263F"/>
    <w:rsid w:val="000931D5"/>
    <w:rsid w:val="00093915"/>
    <w:rsid w:val="000961B9"/>
    <w:rsid w:val="000A16E7"/>
    <w:rsid w:val="000A27CC"/>
    <w:rsid w:val="000A3AED"/>
    <w:rsid w:val="000A59D9"/>
    <w:rsid w:val="000A7DE4"/>
    <w:rsid w:val="000B08EC"/>
    <w:rsid w:val="000B15E1"/>
    <w:rsid w:val="000B434C"/>
    <w:rsid w:val="000B4603"/>
    <w:rsid w:val="000C0EE8"/>
    <w:rsid w:val="000C183A"/>
    <w:rsid w:val="000C1A65"/>
    <w:rsid w:val="000C212A"/>
    <w:rsid w:val="000C3D6E"/>
    <w:rsid w:val="000C45B8"/>
    <w:rsid w:val="000C4C1D"/>
    <w:rsid w:val="000D2F7A"/>
    <w:rsid w:val="000D575F"/>
    <w:rsid w:val="000D7AD3"/>
    <w:rsid w:val="000E1A22"/>
    <w:rsid w:val="000E2067"/>
    <w:rsid w:val="000E356C"/>
    <w:rsid w:val="000E39D7"/>
    <w:rsid w:val="000E4CDF"/>
    <w:rsid w:val="000E4E07"/>
    <w:rsid w:val="000E6E88"/>
    <w:rsid w:val="000E74F3"/>
    <w:rsid w:val="000F2BF7"/>
    <w:rsid w:val="000F44A1"/>
    <w:rsid w:val="000F6131"/>
    <w:rsid w:val="000F75C6"/>
    <w:rsid w:val="00100453"/>
    <w:rsid w:val="00101A19"/>
    <w:rsid w:val="0011125E"/>
    <w:rsid w:val="00112781"/>
    <w:rsid w:val="00113E5C"/>
    <w:rsid w:val="00115292"/>
    <w:rsid w:val="00117AA0"/>
    <w:rsid w:val="00123C77"/>
    <w:rsid w:val="0012463F"/>
    <w:rsid w:val="00125A60"/>
    <w:rsid w:val="00127825"/>
    <w:rsid w:val="001318FE"/>
    <w:rsid w:val="00134D45"/>
    <w:rsid w:val="00135885"/>
    <w:rsid w:val="00143956"/>
    <w:rsid w:val="00152964"/>
    <w:rsid w:val="00153612"/>
    <w:rsid w:val="0015377A"/>
    <w:rsid w:val="001543AC"/>
    <w:rsid w:val="00157436"/>
    <w:rsid w:val="00160BCA"/>
    <w:rsid w:val="001620CC"/>
    <w:rsid w:val="00165C36"/>
    <w:rsid w:val="00165FC8"/>
    <w:rsid w:val="00173CC8"/>
    <w:rsid w:val="00177E04"/>
    <w:rsid w:val="00182AC0"/>
    <w:rsid w:val="00183A57"/>
    <w:rsid w:val="0019017B"/>
    <w:rsid w:val="00194FA8"/>
    <w:rsid w:val="00195CA0"/>
    <w:rsid w:val="001A142B"/>
    <w:rsid w:val="001A2AB1"/>
    <w:rsid w:val="001A42E1"/>
    <w:rsid w:val="001A697F"/>
    <w:rsid w:val="001B0115"/>
    <w:rsid w:val="001B3334"/>
    <w:rsid w:val="001B3B41"/>
    <w:rsid w:val="001B3C05"/>
    <w:rsid w:val="001B4799"/>
    <w:rsid w:val="001B5687"/>
    <w:rsid w:val="001B57FD"/>
    <w:rsid w:val="001C0C2E"/>
    <w:rsid w:val="001C3356"/>
    <w:rsid w:val="001C35D8"/>
    <w:rsid w:val="001C6367"/>
    <w:rsid w:val="001D3883"/>
    <w:rsid w:val="001D6A87"/>
    <w:rsid w:val="001E098F"/>
    <w:rsid w:val="001E221F"/>
    <w:rsid w:val="001E45BE"/>
    <w:rsid w:val="001E5D02"/>
    <w:rsid w:val="001E6352"/>
    <w:rsid w:val="001E7065"/>
    <w:rsid w:val="001E70B9"/>
    <w:rsid w:val="001F3A85"/>
    <w:rsid w:val="001F436E"/>
    <w:rsid w:val="00206CA7"/>
    <w:rsid w:val="00213D8B"/>
    <w:rsid w:val="00214188"/>
    <w:rsid w:val="002142E9"/>
    <w:rsid w:val="00214FAE"/>
    <w:rsid w:val="00215623"/>
    <w:rsid w:val="002159D3"/>
    <w:rsid w:val="002200D4"/>
    <w:rsid w:val="0022145A"/>
    <w:rsid w:val="00223577"/>
    <w:rsid w:val="0022371A"/>
    <w:rsid w:val="00227792"/>
    <w:rsid w:val="00232432"/>
    <w:rsid w:val="0023436E"/>
    <w:rsid w:val="00235DAE"/>
    <w:rsid w:val="002373CD"/>
    <w:rsid w:val="00237EF7"/>
    <w:rsid w:val="00240104"/>
    <w:rsid w:val="00241699"/>
    <w:rsid w:val="00242CD0"/>
    <w:rsid w:val="00243155"/>
    <w:rsid w:val="00245ECF"/>
    <w:rsid w:val="00251A24"/>
    <w:rsid w:val="002524F6"/>
    <w:rsid w:val="00253C17"/>
    <w:rsid w:val="002546B5"/>
    <w:rsid w:val="00254E20"/>
    <w:rsid w:val="00256CC7"/>
    <w:rsid w:val="00261AC7"/>
    <w:rsid w:val="002636BE"/>
    <w:rsid w:val="00264634"/>
    <w:rsid w:val="002702BB"/>
    <w:rsid w:val="00270995"/>
    <w:rsid w:val="00271065"/>
    <w:rsid w:val="0027157B"/>
    <w:rsid w:val="00273BB1"/>
    <w:rsid w:val="00274609"/>
    <w:rsid w:val="002751B9"/>
    <w:rsid w:val="00275B9B"/>
    <w:rsid w:val="00277FF9"/>
    <w:rsid w:val="00284053"/>
    <w:rsid w:val="00284D5B"/>
    <w:rsid w:val="00291441"/>
    <w:rsid w:val="00296B0A"/>
    <w:rsid w:val="002A1E74"/>
    <w:rsid w:val="002A383E"/>
    <w:rsid w:val="002A43D6"/>
    <w:rsid w:val="002E15CE"/>
    <w:rsid w:val="002E1766"/>
    <w:rsid w:val="002E1AA6"/>
    <w:rsid w:val="002E28E8"/>
    <w:rsid w:val="002E4E21"/>
    <w:rsid w:val="002E6F37"/>
    <w:rsid w:val="002E7937"/>
    <w:rsid w:val="002E7FF1"/>
    <w:rsid w:val="002F30D7"/>
    <w:rsid w:val="002F374B"/>
    <w:rsid w:val="002F437A"/>
    <w:rsid w:val="002F53E0"/>
    <w:rsid w:val="00300C12"/>
    <w:rsid w:val="00301315"/>
    <w:rsid w:val="003017D8"/>
    <w:rsid w:val="00302608"/>
    <w:rsid w:val="0030326D"/>
    <w:rsid w:val="0030684C"/>
    <w:rsid w:val="00306F5D"/>
    <w:rsid w:val="00310093"/>
    <w:rsid w:val="0031377E"/>
    <w:rsid w:val="00313DBC"/>
    <w:rsid w:val="00313FD8"/>
    <w:rsid w:val="003157BE"/>
    <w:rsid w:val="00320F70"/>
    <w:rsid w:val="00325319"/>
    <w:rsid w:val="00325702"/>
    <w:rsid w:val="003263C9"/>
    <w:rsid w:val="00327FF1"/>
    <w:rsid w:val="00330F0C"/>
    <w:rsid w:val="00332F3F"/>
    <w:rsid w:val="00333C96"/>
    <w:rsid w:val="003340F8"/>
    <w:rsid w:val="00337036"/>
    <w:rsid w:val="003406FD"/>
    <w:rsid w:val="003461B3"/>
    <w:rsid w:val="00351A9F"/>
    <w:rsid w:val="00352F5F"/>
    <w:rsid w:val="00356BC3"/>
    <w:rsid w:val="00357B10"/>
    <w:rsid w:val="0036203B"/>
    <w:rsid w:val="0036289F"/>
    <w:rsid w:val="003633D4"/>
    <w:rsid w:val="0036719B"/>
    <w:rsid w:val="00370946"/>
    <w:rsid w:val="003709A7"/>
    <w:rsid w:val="00371AEE"/>
    <w:rsid w:val="00371BD4"/>
    <w:rsid w:val="003728FA"/>
    <w:rsid w:val="003735FF"/>
    <w:rsid w:val="00373C07"/>
    <w:rsid w:val="00380837"/>
    <w:rsid w:val="0038326E"/>
    <w:rsid w:val="00383AAF"/>
    <w:rsid w:val="00386762"/>
    <w:rsid w:val="00391CF7"/>
    <w:rsid w:val="003936E8"/>
    <w:rsid w:val="003944A6"/>
    <w:rsid w:val="003959E2"/>
    <w:rsid w:val="003964A9"/>
    <w:rsid w:val="0039696A"/>
    <w:rsid w:val="003A59B0"/>
    <w:rsid w:val="003A627E"/>
    <w:rsid w:val="003B1542"/>
    <w:rsid w:val="003B2663"/>
    <w:rsid w:val="003B3C19"/>
    <w:rsid w:val="003B4D69"/>
    <w:rsid w:val="003B5172"/>
    <w:rsid w:val="003B6B54"/>
    <w:rsid w:val="003C0522"/>
    <w:rsid w:val="003C1503"/>
    <w:rsid w:val="003C6DCD"/>
    <w:rsid w:val="003D0920"/>
    <w:rsid w:val="003D0E1B"/>
    <w:rsid w:val="003D1353"/>
    <w:rsid w:val="003D135E"/>
    <w:rsid w:val="003D14DA"/>
    <w:rsid w:val="003D3E08"/>
    <w:rsid w:val="003D5C27"/>
    <w:rsid w:val="003D6993"/>
    <w:rsid w:val="003D6A6F"/>
    <w:rsid w:val="003E3E8F"/>
    <w:rsid w:val="003E4511"/>
    <w:rsid w:val="003F20B0"/>
    <w:rsid w:val="003F5714"/>
    <w:rsid w:val="003F761A"/>
    <w:rsid w:val="003F7D36"/>
    <w:rsid w:val="00404D26"/>
    <w:rsid w:val="00404D2A"/>
    <w:rsid w:val="00410242"/>
    <w:rsid w:val="0041506F"/>
    <w:rsid w:val="004162BB"/>
    <w:rsid w:val="00416E9F"/>
    <w:rsid w:val="00417E4B"/>
    <w:rsid w:val="00423F43"/>
    <w:rsid w:val="00424CA2"/>
    <w:rsid w:val="00430071"/>
    <w:rsid w:val="004304B8"/>
    <w:rsid w:val="0043168B"/>
    <w:rsid w:val="004339CB"/>
    <w:rsid w:val="00435AC0"/>
    <w:rsid w:val="00437CD6"/>
    <w:rsid w:val="00437FAE"/>
    <w:rsid w:val="00440093"/>
    <w:rsid w:val="00440F93"/>
    <w:rsid w:val="00441E80"/>
    <w:rsid w:val="00444EF1"/>
    <w:rsid w:val="004508D4"/>
    <w:rsid w:val="004518A0"/>
    <w:rsid w:val="004525C2"/>
    <w:rsid w:val="00453DFB"/>
    <w:rsid w:val="004606B3"/>
    <w:rsid w:val="00465883"/>
    <w:rsid w:val="00471B00"/>
    <w:rsid w:val="00472D09"/>
    <w:rsid w:val="00473C12"/>
    <w:rsid w:val="00473F7F"/>
    <w:rsid w:val="0047482F"/>
    <w:rsid w:val="00474FE8"/>
    <w:rsid w:val="00475C14"/>
    <w:rsid w:val="004768D1"/>
    <w:rsid w:val="00476A6C"/>
    <w:rsid w:val="00480F15"/>
    <w:rsid w:val="00482A4C"/>
    <w:rsid w:val="004831A8"/>
    <w:rsid w:val="0048468A"/>
    <w:rsid w:val="00486C2A"/>
    <w:rsid w:val="00487DE5"/>
    <w:rsid w:val="0049165B"/>
    <w:rsid w:val="00493888"/>
    <w:rsid w:val="00495165"/>
    <w:rsid w:val="004953EF"/>
    <w:rsid w:val="004957A4"/>
    <w:rsid w:val="00496847"/>
    <w:rsid w:val="00497FFE"/>
    <w:rsid w:val="004A0528"/>
    <w:rsid w:val="004A2073"/>
    <w:rsid w:val="004A2DAB"/>
    <w:rsid w:val="004A422F"/>
    <w:rsid w:val="004A430E"/>
    <w:rsid w:val="004A752F"/>
    <w:rsid w:val="004B0252"/>
    <w:rsid w:val="004B2736"/>
    <w:rsid w:val="004B2C0E"/>
    <w:rsid w:val="004B5C02"/>
    <w:rsid w:val="004B618D"/>
    <w:rsid w:val="004B743A"/>
    <w:rsid w:val="004B7C81"/>
    <w:rsid w:val="004C046F"/>
    <w:rsid w:val="004C2DE2"/>
    <w:rsid w:val="004C3DBB"/>
    <w:rsid w:val="004C5C32"/>
    <w:rsid w:val="004D1854"/>
    <w:rsid w:val="004D336C"/>
    <w:rsid w:val="004D630D"/>
    <w:rsid w:val="004D6330"/>
    <w:rsid w:val="004D7E03"/>
    <w:rsid w:val="004F0778"/>
    <w:rsid w:val="004F1505"/>
    <w:rsid w:val="004F491F"/>
    <w:rsid w:val="004F4C2E"/>
    <w:rsid w:val="00505687"/>
    <w:rsid w:val="00507DC8"/>
    <w:rsid w:val="005136D5"/>
    <w:rsid w:val="00514275"/>
    <w:rsid w:val="005144B5"/>
    <w:rsid w:val="00514A31"/>
    <w:rsid w:val="005152B8"/>
    <w:rsid w:val="005171A3"/>
    <w:rsid w:val="005204AE"/>
    <w:rsid w:val="0052059A"/>
    <w:rsid w:val="00521AC7"/>
    <w:rsid w:val="0052482F"/>
    <w:rsid w:val="00525F63"/>
    <w:rsid w:val="00526BA8"/>
    <w:rsid w:val="00531120"/>
    <w:rsid w:val="00531EBB"/>
    <w:rsid w:val="00535AD0"/>
    <w:rsid w:val="00535F96"/>
    <w:rsid w:val="005420B0"/>
    <w:rsid w:val="0055280C"/>
    <w:rsid w:val="005568B8"/>
    <w:rsid w:val="00557CC5"/>
    <w:rsid w:val="00565CDA"/>
    <w:rsid w:val="0057045C"/>
    <w:rsid w:val="00571061"/>
    <w:rsid w:val="005724A4"/>
    <w:rsid w:val="00572535"/>
    <w:rsid w:val="0057456B"/>
    <w:rsid w:val="005747BC"/>
    <w:rsid w:val="00575949"/>
    <w:rsid w:val="005776BC"/>
    <w:rsid w:val="005816E7"/>
    <w:rsid w:val="00584591"/>
    <w:rsid w:val="005861AF"/>
    <w:rsid w:val="00587F03"/>
    <w:rsid w:val="00591B7C"/>
    <w:rsid w:val="00595F62"/>
    <w:rsid w:val="005970C1"/>
    <w:rsid w:val="005A09EF"/>
    <w:rsid w:val="005A1B63"/>
    <w:rsid w:val="005A46A4"/>
    <w:rsid w:val="005A49A7"/>
    <w:rsid w:val="005A5E85"/>
    <w:rsid w:val="005A7384"/>
    <w:rsid w:val="005A7895"/>
    <w:rsid w:val="005B2946"/>
    <w:rsid w:val="005B45FC"/>
    <w:rsid w:val="005B4B65"/>
    <w:rsid w:val="005B5695"/>
    <w:rsid w:val="005B5DDF"/>
    <w:rsid w:val="005B6EB4"/>
    <w:rsid w:val="005B79E3"/>
    <w:rsid w:val="005C15EA"/>
    <w:rsid w:val="005C1D8D"/>
    <w:rsid w:val="005C40E4"/>
    <w:rsid w:val="005C524C"/>
    <w:rsid w:val="005C53BB"/>
    <w:rsid w:val="005C6132"/>
    <w:rsid w:val="005C79B6"/>
    <w:rsid w:val="005D23BB"/>
    <w:rsid w:val="005D551E"/>
    <w:rsid w:val="005E036B"/>
    <w:rsid w:val="005E11E8"/>
    <w:rsid w:val="005E61CB"/>
    <w:rsid w:val="005E6D3E"/>
    <w:rsid w:val="005E759E"/>
    <w:rsid w:val="005F108F"/>
    <w:rsid w:val="005F1D6E"/>
    <w:rsid w:val="005F30E6"/>
    <w:rsid w:val="005F3672"/>
    <w:rsid w:val="005F5313"/>
    <w:rsid w:val="005F67C0"/>
    <w:rsid w:val="00605F5E"/>
    <w:rsid w:val="00610824"/>
    <w:rsid w:val="00613E46"/>
    <w:rsid w:val="00623348"/>
    <w:rsid w:val="006237EC"/>
    <w:rsid w:val="00626234"/>
    <w:rsid w:val="00630BBF"/>
    <w:rsid w:val="006313DB"/>
    <w:rsid w:val="00632941"/>
    <w:rsid w:val="006367B0"/>
    <w:rsid w:val="00640478"/>
    <w:rsid w:val="006428F8"/>
    <w:rsid w:val="00642D3A"/>
    <w:rsid w:val="00642E25"/>
    <w:rsid w:val="00643C36"/>
    <w:rsid w:val="006449F0"/>
    <w:rsid w:val="006451B3"/>
    <w:rsid w:val="006459F9"/>
    <w:rsid w:val="00645D25"/>
    <w:rsid w:val="00652ADA"/>
    <w:rsid w:val="00653972"/>
    <w:rsid w:val="006542DF"/>
    <w:rsid w:val="0065490A"/>
    <w:rsid w:val="00655528"/>
    <w:rsid w:val="00657E00"/>
    <w:rsid w:val="00660CA4"/>
    <w:rsid w:val="00661994"/>
    <w:rsid w:val="00663322"/>
    <w:rsid w:val="00663E2B"/>
    <w:rsid w:val="00666731"/>
    <w:rsid w:val="00672500"/>
    <w:rsid w:val="00674278"/>
    <w:rsid w:val="00676679"/>
    <w:rsid w:val="0068341C"/>
    <w:rsid w:val="006867A6"/>
    <w:rsid w:val="00693A6E"/>
    <w:rsid w:val="00694AE5"/>
    <w:rsid w:val="00695409"/>
    <w:rsid w:val="006971E9"/>
    <w:rsid w:val="00697DB7"/>
    <w:rsid w:val="006A2101"/>
    <w:rsid w:val="006A5ACC"/>
    <w:rsid w:val="006B0AAE"/>
    <w:rsid w:val="006B0B05"/>
    <w:rsid w:val="006B2592"/>
    <w:rsid w:val="006B503C"/>
    <w:rsid w:val="006B60F0"/>
    <w:rsid w:val="006C2167"/>
    <w:rsid w:val="006C23E4"/>
    <w:rsid w:val="006C2BC4"/>
    <w:rsid w:val="006C30B9"/>
    <w:rsid w:val="006C3593"/>
    <w:rsid w:val="006C4BE7"/>
    <w:rsid w:val="006C4C58"/>
    <w:rsid w:val="006C7D8A"/>
    <w:rsid w:val="006D0D19"/>
    <w:rsid w:val="006D30A0"/>
    <w:rsid w:val="006D336B"/>
    <w:rsid w:val="006D51B8"/>
    <w:rsid w:val="006D544F"/>
    <w:rsid w:val="006E283B"/>
    <w:rsid w:val="006E2D52"/>
    <w:rsid w:val="006E3B8A"/>
    <w:rsid w:val="006E488A"/>
    <w:rsid w:val="006E7436"/>
    <w:rsid w:val="006F10A1"/>
    <w:rsid w:val="006F1355"/>
    <w:rsid w:val="006F13B3"/>
    <w:rsid w:val="006F455D"/>
    <w:rsid w:val="006F4E13"/>
    <w:rsid w:val="006F7F7E"/>
    <w:rsid w:val="00700260"/>
    <w:rsid w:val="00700635"/>
    <w:rsid w:val="00700DFC"/>
    <w:rsid w:val="00706261"/>
    <w:rsid w:val="007063E4"/>
    <w:rsid w:val="00712489"/>
    <w:rsid w:val="00713B49"/>
    <w:rsid w:val="00714C78"/>
    <w:rsid w:val="00716A7A"/>
    <w:rsid w:val="00717C10"/>
    <w:rsid w:val="00717F5F"/>
    <w:rsid w:val="00720945"/>
    <w:rsid w:val="007224D2"/>
    <w:rsid w:val="00722639"/>
    <w:rsid w:val="00727161"/>
    <w:rsid w:val="00731615"/>
    <w:rsid w:val="007357A5"/>
    <w:rsid w:val="0073636E"/>
    <w:rsid w:val="007368E1"/>
    <w:rsid w:val="007368E3"/>
    <w:rsid w:val="0074038D"/>
    <w:rsid w:val="0074079C"/>
    <w:rsid w:val="00741455"/>
    <w:rsid w:val="00742B21"/>
    <w:rsid w:val="007432AD"/>
    <w:rsid w:val="00751219"/>
    <w:rsid w:val="0075179B"/>
    <w:rsid w:val="00753145"/>
    <w:rsid w:val="00753198"/>
    <w:rsid w:val="0076341B"/>
    <w:rsid w:val="00764124"/>
    <w:rsid w:val="0076466E"/>
    <w:rsid w:val="00774194"/>
    <w:rsid w:val="0077704B"/>
    <w:rsid w:val="007857B9"/>
    <w:rsid w:val="00785CA8"/>
    <w:rsid w:val="00787D56"/>
    <w:rsid w:val="00792C67"/>
    <w:rsid w:val="00792C93"/>
    <w:rsid w:val="0079427F"/>
    <w:rsid w:val="00794875"/>
    <w:rsid w:val="00795A08"/>
    <w:rsid w:val="00796E0B"/>
    <w:rsid w:val="00796F12"/>
    <w:rsid w:val="007A0209"/>
    <w:rsid w:val="007A26B8"/>
    <w:rsid w:val="007A522B"/>
    <w:rsid w:val="007A6462"/>
    <w:rsid w:val="007A76A0"/>
    <w:rsid w:val="007B1F94"/>
    <w:rsid w:val="007B25BD"/>
    <w:rsid w:val="007B38A6"/>
    <w:rsid w:val="007B56E2"/>
    <w:rsid w:val="007B6B59"/>
    <w:rsid w:val="007C5C9A"/>
    <w:rsid w:val="007D314D"/>
    <w:rsid w:val="007D7110"/>
    <w:rsid w:val="007D7963"/>
    <w:rsid w:val="007D7B8C"/>
    <w:rsid w:val="007E4040"/>
    <w:rsid w:val="007E65C7"/>
    <w:rsid w:val="007E6B70"/>
    <w:rsid w:val="007E7C7B"/>
    <w:rsid w:val="007F03DF"/>
    <w:rsid w:val="007F7141"/>
    <w:rsid w:val="00800098"/>
    <w:rsid w:val="00800AD7"/>
    <w:rsid w:val="00801425"/>
    <w:rsid w:val="008126D7"/>
    <w:rsid w:val="008161B9"/>
    <w:rsid w:val="00820490"/>
    <w:rsid w:val="00820A57"/>
    <w:rsid w:val="00821654"/>
    <w:rsid w:val="008238E7"/>
    <w:rsid w:val="00823CCD"/>
    <w:rsid w:val="00826613"/>
    <w:rsid w:val="00827DA4"/>
    <w:rsid w:val="00831A67"/>
    <w:rsid w:val="0083265E"/>
    <w:rsid w:val="008354B6"/>
    <w:rsid w:val="008358C8"/>
    <w:rsid w:val="008467F3"/>
    <w:rsid w:val="00853873"/>
    <w:rsid w:val="008547BD"/>
    <w:rsid w:val="00855EBE"/>
    <w:rsid w:val="00855F02"/>
    <w:rsid w:val="00856E7F"/>
    <w:rsid w:val="00857BEE"/>
    <w:rsid w:val="008635A0"/>
    <w:rsid w:val="0086381C"/>
    <w:rsid w:val="008674D0"/>
    <w:rsid w:val="008678B8"/>
    <w:rsid w:val="00873AF6"/>
    <w:rsid w:val="008824E4"/>
    <w:rsid w:val="00886722"/>
    <w:rsid w:val="008945A3"/>
    <w:rsid w:val="00894DA7"/>
    <w:rsid w:val="00895526"/>
    <w:rsid w:val="008A0ADB"/>
    <w:rsid w:val="008A2D0F"/>
    <w:rsid w:val="008A3669"/>
    <w:rsid w:val="008A4B43"/>
    <w:rsid w:val="008B3602"/>
    <w:rsid w:val="008B4902"/>
    <w:rsid w:val="008C0A76"/>
    <w:rsid w:val="008C0F1C"/>
    <w:rsid w:val="008C43B5"/>
    <w:rsid w:val="008C46C3"/>
    <w:rsid w:val="008C643E"/>
    <w:rsid w:val="008D016C"/>
    <w:rsid w:val="008D1F1C"/>
    <w:rsid w:val="008D41B6"/>
    <w:rsid w:val="008D57A4"/>
    <w:rsid w:val="008E1F3B"/>
    <w:rsid w:val="008E350A"/>
    <w:rsid w:val="008E549D"/>
    <w:rsid w:val="008E57BE"/>
    <w:rsid w:val="008E5DCB"/>
    <w:rsid w:val="008F0528"/>
    <w:rsid w:val="008F058A"/>
    <w:rsid w:val="008F0B8A"/>
    <w:rsid w:val="008F260C"/>
    <w:rsid w:val="008F5D50"/>
    <w:rsid w:val="008F6F5D"/>
    <w:rsid w:val="009008C0"/>
    <w:rsid w:val="00901198"/>
    <w:rsid w:val="0090360B"/>
    <w:rsid w:val="00904387"/>
    <w:rsid w:val="00905462"/>
    <w:rsid w:val="0091266D"/>
    <w:rsid w:val="00913485"/>
    <w:rsid w:val="009137DE"/>
    <w:rsid w:val="009170B6"/>
    <w:rsid w:val="00920A7D"/>
    <w:rsid w:val="009220D3"/>
    <w:rsid w:val="00923A02"/>
    <w:rsid w:val="00924770"/>
    <w:rsid w:val="009250B0"/>
    <w:rsid w:val="00925E6E"/>
    <w:rsid w:val="00926BFF"/>
    <w:rsid w:val="00931AE6"/>
    <w:rsid w:val="00931B4C"/>
    <w:rsid w:val="00931C6E"/>
    <w:rsid w:val="00932254"/>
    <w:rsid w:val="00940543"/>
    <w:rsid w:val="00944D55"/>
    <w:rsid w:val="00951D22"/>
    <w:rsid w:val="0095388E"/>
    <w:rsid w:val="009541F1"/>
    <w:rsid w:val="009558EF"/>
    <w:rsid w:val="00956690"/>
    <w:rsid w:val="00956E50"/>
    <w:rsid w:val="009604C7"/>
    <w:rsid w:val="00972D4E"/>
    <w:rsid w:val="009740A7"/>
    <w:rsid w:val="00974DEF"/>
    <w:rsid w:val="009760B8"/>
    <w:rsid w:val="009764EF"/>
    <w:rsid w:val="00982054"/>
    <w:rsid w:val="009831AB"/>
    <w:rsid w:val="0098409E"/>
    <w:rsid w:val="0098413B"/>
    <w:rsid w:val="00984715"/>
    <w:rsid w:val="009933B5"/>
    <w:rsid w:val="0099465D"/>
    <w:rsid w:val="0099541C"/>
    <w:rsid w:val="009A2837"/>
    <w:rsid w:val="009A2EC2"/>
    <w:rsid w:val="009A3395"/>
    <w:rsid w:val="009A33E6"/>
    <w:rsid w:val="009A6155"/>
    <w:rsid w:val="009B24D8"/>
    <w:rsid w:val="009B2881"/>
    <w:rsid w:val="009B31C5"/>
    <w:rsid w:val="009B3E3C"/>
    <w:rsid w:val="009B595E"/>
    <w:rsid w:val="009B70B8"/>
    <w:rsid w:val="009B726C"/>
    <w:rsid w:val="009C1F23"/>
    <w:rsid w:val="009C276B"/>
    <w:rsid w:val="009C41F5"/>
    <w:rsid w:val="009C7C47"/>
    <w:rsid w:val="009D02E6"/>
    <w:rsid w:val="009D02EE"/>
    <w:rsid w:val="009D2C4D"/>
    <w:rsid w:val="009D38B6"/>
    <w:rsid w:val="009D4C3E"/>
    <w:rsid w:val="009D6628"/>
    <w:rsid w:val="009E15A7"/>
    <w:rsid w:val="009E1A6D"/>
    <w:rsid w:val="009E3669"/>
    <w:rsid w:val="009E3D7B"/>
    <w:rsid w:val="009E5418"/>
    <w:rsid w:val="009E6A53"/>
    <w:rsid w:val="009F1EDC"/>
    <w:rsid w:val="009F2493"/>
    <w:rsid w:val="009F5F2E"/>
    <w:rsid w:val="00A0000E"/>
    <w:rsid w:val="00A01B51"/>
    <w:rsid w:val="00A02933"/>
    <w:rsid w:val="00A0620A"/>
    <w:rsid w:val="00A12A5A"/>
    <w:rsid w:val="00A14AA4"/>
    <w:rsid w:val="00A15569"/>
    <w:rsid w:val="00A1556A"/>
    <w:rsid w:val="00A1758D"/>
    <w:rsid w:val="00A175B3"/>
    <w:rsid w:val="00A20875"/>
    <w:rsid w:val="00A20904"/>
    <w:rsid w:val="00A22053"/>
    <w:rsid w:val="00A2284E"/>
    <w:rsid w:val="00A2427E"/>
    <w:rsid w:val="00A24FBF"/>
    <w:rsid w:val="00A26D5C"/>
    <w:rsid w:val="00A27D3C"/>
    <w:rsid w:val="00A30321"/>
    <w:rsid w:val="00A41A5C"/>
    <w:rsid w:val="00A513FD"/>
    <w:rsid w:val="00A5263C"/>
    <w:rsid w:val="00A576D8"/>
    <w:rsid w:val="00A6076B"/>
    <w:rsid w:val="00A60C10"/>
    <w:rsid w:val="00A614E7"/>
    <w:rsid w:val="00A6190A"/>
    <w:rsid w:val="00A71564"/>
    <w:rsid w:val="00A71689"/>
    <w:rsid w:val="00A716C3"/>
    <w:rsid w:val="00A743AD"/>
    <w:rsid w:val="00A75184"/>
    <w:rsid w:val="00A76CC4"/>
    <w:rsid w:val="00A813CA"/>
    <w:rsid w:val="00A844F8"/>
    <w:rsid w:val="00A91298"/>
    <w:rsid w:val="00A91D26"/>
    <w:rsid w:val="00A93BD6"/>
    <w:rsid w:val="00A94FE5"/>
    <w:rsid w:val="00AA3C26"/>
    <w:rsid w:val="00AA4280"/>
    <w:rsid w:val="00AB0B93"/>
    <w:rsid w:val="00AB24B3"/>
    <w:rsid w:val="00AB372A"/>
    <w:rsid w:val="00AB5929"/>
    <w:rsid w:val="00AB5EB3"/>
    <w:rsid w:val="00AC0C22"/>
    <w:rsid w:val="00AC3223"/>
    <w:rsid w:val="00AD4B8A"/>
    <w:rsid w:val="00AD70BD"/>
    <w:rsid w:val="00AD7AAF"/>
    <w:rsid w:val="00AE0494"/>
    <w:rsid w:val="00AE2C71"/>
    <w:rsid w:val="00AE4FFD"/>
    <w:rsid w:val="00AE5EF5"/>
    <w:rsid w:val="00AE7BDB"/>
    <w:rsid w:val="00AE7DE0"/>
    <w:rsid w:val="00AF0CA7"/>
    <w:rsid w:val="00AF63C8"/>
    <w:rsid w:val="00AF752B"/>
    <w:rsid w:val="00B00AA8"/>
    <w:rsid w:val="00B03A1E"/>
    <w:rsid w:val="00B058D5"/>
    <w:rsid w:val="00B06DE7"/>
    <w:rsid w:val="00B07A69"/>
    <w:rsid w:val="00B10A4E"/>
    <w:rsid w:val="00B1480F"/>
    <w:rsid w:val="00B20150"/>
    <w:rsid w:val="00B27EA7"/>
    <w:rsid w:val="00B3114F"/>
    <w:rsid w:val="00B33307"/>
    <w:rsid w:val="00B35A86"/>
    <w:rsid w:val="00B36E27"/>
    <w:rsid w:val="00B4066C"/>
    <w:rsid w:val="00B43486"/>
    <w:rsid w:val="00B44B6F"/>
    <w:rsid w:val="00B5137B"/>
    <w:rsid w:val="00B535EA"/>
    <w:rsid w:val="00B614E0"/>
    <w:rsid w:val="00B61921"/>
    <w:rsid w:val="00B66CEF"/>
    <w:rsid w:val="00B70D8A"/>
    <w:rsid w:val="00B745CA"/>
    <w:rsid w:val="00B77F1B"/>
    <w:rsid w:val="00B8073F"/>
    <w:rsid w:val="00B812B0"/>
    <w:rsid w:val="00B81B5F"/>
    <w:rsid w:val="00B83AA2"/>
    <w:rsid w:val="00B855BD"/>
    <w:rsid w:val="00B96031"/>
    <w:rsid w:val="00B9662B"/>
    <w:rsid w:val="00B977A1"/>
    <w:rsid w:val="00BA1F8A"/>
    <w:rsid w:val="00BA60B8"/>
    <w:rsid w:val="00BB1D63"/>
    <w:rsid w:val="00BB1F9B"/>
    <w:rsid w:val="00BB330A"/>
    <w:rsid w:val="00BB4C8E"/>
    <w:rsid w:val="00BC0C8E"/>
    <w:rsid w:val="00BC65C6"/>
    <w:rsid w:val="00BC7B32"/>
    <w:rsid w:val="00BD5FFF"/>
    <w:rsid w:val="00BE2CA5"/>
    <w:rsid w:val="00BE2E07"/>
    <w:rsid w:val="00BE4E16"/>
    <w:rsid w:val="00BE6F56"/>
    <w:rsid w:val="00BE76C7"/>
    <w:rsid w:val="00BF12FB"/>
    <w:rsid w:val="00BF257A"/>
    <w:rsid w:val="00BF2F6F"/>
    <w:rsid w:val="00BF58AA"/>
    <w:rsid w:val="00C02A7E"/>
    <w:rsid w:val="00C03CC9"/>
    <w:rsid w:val="00C05C2E"/>
    <w:rsid w:val="00C06AB3"/>
    <w:rsid w:val="00C10992"/>
    <w:rsid w:val="00C1208F"/>
    <w:rsid w:val="00C12AAD"/>
    <w:rsid w:val="00C1386C"/>
    <w:rsid w:val="00C13EBD"/>
    <w:rsid w:val="00C20D51"/>
    <w:rsid w:val="00C2192C"/>
    <w:rsid w:val="00C230E0"/>
    <w:rsid w:val="00C265E8"/>
    <w:rsid w:val="00C2661E"/>
    <w:rsid w:val="00C35C5B"/>
    <w:rsid w:val="00C44268"/>
    <w:rsid w:val="00C44490"/>
    <w:rsid w:val="00C50E1A"/>
    <w:rsid w:val="00C511A0"/>
    <w:rsid w:val="00C51565"/>
    <w:rsid w:val="00C51F5B"/>
    <w:rsid w:val="00C521C8"/>
    <w:rsid w:val="00C53F02"/>
    <w:rsid w:val="00C6035B"/>
    <w:rsid w:val="00C61AB1"/>
    <w:rsid w:val="00C63172"/>
    <w:rsid w:val="00C65F40"/>
    <w:rsid w:val="00C663BD"/>
    <w:rsid w:val="00C6691F"/>
    <w:rsid w:val="00C72605"/>
    <w:rsid w:val="00C72B19"/>
    <w:rsid w:val="00C73D84"/>
    <w:rsid w:val="00C75590"/>
    <w:rsid w:val="00C77A24"/>
    <w:rsid w:val="00C8181D"/>
    <w:rsid w:val="00C8259B"/>
    <w:rsid w:val="00C84993"/>
    <w:rsid w:val="00C852DF"/>
    <w:rsid w:val="00C856BF"/>
    <w:rsid w:val="00C8744F"/>
    <w:rsid w:val="00C87A8B"/>
    <w:rsid w:val="00C91D6B"/>
    <w:rsid w:val="00C91F07"/>
    <w:rsid w:val="00C927A8"/>
    <w:rsid w:val="00CA3AED"/>
    <w:rsid w:val="00CA4A00"/>
    <w:rsid w:val="00CA74AC"/>
    <w:rsid w:val="00CA7969"/>
    <w:rsid w:val="00CB0EE9"/>
    <w:rsid w:val="00CB14B9"/>
    <w:rsid w:val="00CB1927"/>
    <w:rsid w:val="00CB271D"/>
    <w:rsid w:val="00CB3B5F"/>
    <w:rsid w:val="00CB4150"/>
    <w:rsid w:val="00CB4F2F"/>
    <w:rsid w:val="00CB54B8"/>
    <w:rsid w:val="00CB5D5D"/>
    <w:rsid w:val="00CB7F96"/>
    <w:rsid w:val="00CC0AFC"/>
    <w:rsid w:val="00CC1F03"/>
    <w:rsid w:val="00CC7D37"/>
    <w:rsid w:val="00CD085F"/>
    <w:rsid w:val="00CD2663"/>
    <w:rsid w:val="00CD7ED6"/>
    <w:rsid w:val="00CE049E"/>
    <w:rsid w:val="00CE6FCA"/>
    <w:rsid w:val="00CF2B5D"/>
    <w:rsid w:val="00D024CB"/>
    <w:rsid w:val="00D02936"/>
    <w:rsid w:val="00D05533"/>
    <w:rsid w:val="00D05E1B"/>
    <w:rsid w:val="00D06EFA"/>
    <w:rsid w:val="00D118A2"/>
    <w:rsid w:val="00D136D2"/>
    <w:rsid w:val="00D14246"/>
    <w:rsid w:val="00D235BC"/>
    <w:rsid w:val="00D25149"/>
    <w:rsid w:val="00D256F4"/>
    <w:rsid w:val="00D25821"/>
    <w:rsid w:val="00D2713B"/>
    <w:rsid w:val="00D27720"/>
    <w:rsid w:val="00D4256D"/>
    <w:rsid w:val="00D43682"/>
    <w:rsid w:val="00D43CAC"/>
    <w:rsid w:val="00D44D06"/>
    <w:rsid w:val="00D46BC5"/>
    <w:rsid w:val="00D50862"/>
    <w:rsid w:val="00D508F8"/>
    <w:rsid w:val="00D50DC2"/>
    <w:rsid w:val="00D60C9E"/>
    <w:rsid w:val="00D60D75"/>
    <w:rsid w:val="00D628CA"/>
    <w:rsid w:val="00D62DA4"/>
    <w:rsid w:val="00D64622"/>
    <w:rsid w:val="00D66469"/>
    <w:rsid w:val="00D6751E"/>
    <w:rsid w:val="00D76136"/>
    <w:rsid w:val="00D778B8"/>
    <w:rsid w:val="00D77E0C"/>
    <w:rsid w:val="00D80B88"/>
    <w:rsid w:val="00D91E29"/>
    <w:rsid w:val="00D921DB"/>
    <w:rsid w:val="00D93187"/>
    <w:rsid w:val="00D931C1"/>
    <w:rsid w:val="00DA2EE3"/>
    <w:rsid w:val="00DA42CA"/>
    <w:rsid w:val="00DA48EB"/>
    <w:rsid w:val="00DA6155"/>
    <w:rsid w:val="00DC0034"/>
    <w:rsid w:val="00DC3836"/>
    <w:rsid w:val="00DC4CAD"/>
    <w:rsid w:val="00DC4CBB"/>
    <w:rsid w:val="00DC6524"/>
    <w:rsid w:val="00DC6574"/>
    <w:rsid w:val="00DD0032"/>
    <w:rsid w:val="00DD0C75"/>
    <w:rsid w:val="00DD2C37"/>
    <w:rsid w:val="00DD5DC2"/>
    <w:rsid w:val="00DD79A5"/>
    <w:rsid w:val="00DE1D62"/>
    <w:rsid w:val="00DE30EB"/>
    <w:rsid w:val="00DE328A"/>
    <w:rsid w:val="00DF206D"/>
    <w:rsid w:val="00DF23AC"/>
    <w:rsid w:val="00DF2582"/>
    <w:rsid w:val="00DF3C7C"/>
    <w:rsid w:val="00DF5976"/>
    <w:rsid w:val="00DF7D2D"/>
    <w:rsid w:val="00E05B19"/>
    <w:rsid w:val="00E11BE9"/>
    <w:rsid w:val="00E206B3"/>
    <w:rsid w:val="00E22328"/>
    <w:rsid w:val="00E2473A"/>
    <w:rsid w:val="00E27022"/>
    <w:rsid w:val="00E30483"/>
    <w:rsid w:val="00E3118B"/>
    <w:rsid w:val="00E33399"/>
    <w:rsid w:val="00E34163"/>
    <w:rsid w:val="00E34EB2"/>
    <w:rsid w:val="00E36A77"/>
    <w:rsid w:val="00E36D7F"/>
    <w:rsid w:val="00E43408"/>
    <w:rsid w:val="00E51DEF"/>
    <w:rsid w:val="00E53462"/>
    <w:rsid w:val="00E53F9B"/>
    <w:rsid w:val="00E564BC"/>
    <w:rsid w:val="00E61D42"/>
    <w:rsid w:val="00E63B0C"/>
    <w:rsid w:val="00E716A3"/>
    <w:rsid w:val="00E7203B"/>
    <w:rsid w:val="00E72AD1"/>
    <w:rsid w:val="00E72FD5"/>
    <w:rsid w:val="00E737C0"/>
    <w:rsid w:val="00E74CF3"/>
    <w:rsid w:val="00E810B7"/>
    <w:rsid w:val="00E86FEF"/>
    <w:rsid w:val="00E920D3"/>
    <w:rsid w:val="00E96917"/>
    <w:rsid w:val="00EA2F9B"/>
    <w:rsid w:val="00EA38EB"/>
    <w:rsid w:val="00EA4992"/>
    <w:rsid w:val="00EA7390"/>
    <w:rsid w:val="00EB0102"/>
    <w:rsid w:val="00EB0373"/>
    <w:rsid w:val="00EB24F6"/>
    <w:rsid w:val="00EB2BC5"/>
    <w:rsid w:val="00EB3ED2"/>
    <w:rsid w:val="00EB40E1"/>
    <w:rsid w:val="00EB5541"/>
    <w:rsid w:val="00EB569E"/>
    <w:rsid w:val="00EB6817"/>
    <w:rsid w:val="00EC2708"/>
    <w:rsid w:val="00EC2F53"/>
    <w:rsid w:val="00EC72E3"/>
    <w:rsid w:val="00ED08CE"/>
    <w:rsid w:val="00ED0FA0"/>
    <w:rsid w:val="00ED21BE"/>
    <w:rsid w:val="00ED29AE"/>
    <w:rsid w:val="00ED3557"/>
    <w:rsid w:val="00ED6286"/>
    <w:rsid w:val="00ED7C4E"/>
    <w:rsid w:val="00EE0515"/>
    <w:rsid w:val="00EE27CA"/>
    <w:rsid w:val="00EE2C43"/>
    <w:rsid w:val="00EE3EA2"/>
    <w:rsid w:val="00EE4DA6"/>
    <w:rsid w:val="00EE6ADB"/>
    <w:rsid w:val="00EF0D0A"/>
    <w:rsid w:val="00EF5259"/>
    <w:rsid w:val="00EF634D"/>
    <w:rsid w:val="00EF7083"/>
    <w:rsid w:val="00EF76A2"/>
    <w:rsid w:val="00F02AB1"/>
    <w:rsid w:val="00F04448"/>
    <w:rsid w:val="00F0682D"/>
    <w:rsid w:val="00F06D13"/>
    <w:rsid w:val="00F07409"/>
    <w:rsid w:val="00F07F2D"/>
    <w:rsid w:val="00F1013E"/>
    <w:rsid w:val="00F20C35"/>
    <w:rsid w:val="00F216B0"/>
    <w:rsid w:val="00F3035D"/>
    <w:rsid w:val="00F31DE9"/>
    <w:rsid w:val="00F337D8"/>
    <w:rsid w:val="00F36CDD"/>
    <w:rsid w:val="00F40BDF"/>
    <w:rsid w:val="00F41D82"/>
    <w:rsid w:val="00F423D2"/>
    <w:rsid w:val="00F45314"/>
    <w:rsid w:val="00F51529"/>
    <w:rsid w:val="00F54772"/>
    <w:rsid w:val="00F5600E"/>
    <w:rsid w:val="00F65549"/>
    <w:rsid w:val="00F668B4"/>
    <w:rsid w:val="00F700C3"/>
    <w:rsid w:val="00F71F00"/>
    <w:rsid w:val="00F75B4A"/>
    <w:rsid w:val="00F80238"/>
    <w:rsid w:val="00F87477"/>
    <w:rsid w:val="00F90516"/>
    <w:rsid w:val="00F9331C"/>
    <w:rsid w:val="00F942B3"/>
    <w:rsid w:val="00F972A2"/>
    <w:rsid w:val="00FA1F04"/>
    <w:rsid w:val="00FA269C"/>
    <w:rsid w:val="00FA2B09"/>
    <w:rsid w:val="00FB1AA5"/>
    <w:rsid w:val="00FB396F"/>
    <w:rsid w:val="00FB52C9"/>
    <w:rsid w:val="00FB5C44"/>
    <w:rsid w:val="00FC1715"/>
    <w:rsid w:val="00FC2449"/>
    <w:rsid w:val="00FC2F16"/>
    <w:rsid w:val="00FC31E7"/>
    <w:rsid w:val="00FC58F2"/>
    <w:rsid w:val="00FC7D11"/>
    <w:rsid w:val="00FC7FA8"/>
    <w:rsid w:val="00FD02C0"/>
    <w:rsid w:val="00FD0A01"/>
    <w:rsid w:val="00FD2BCF"/>
    <w:rsid w:val="00FD51CD"/>
    <w:rsid w:val="00FD7743"/>
    <w:rsid w:val="00FD77FF"/>
    <w:rsid w:val="00FD7A81"/>
    <w:rsid w:val="00FE0A4C"/>
    <w:rsid w:val="00FE15DF"/>
    <w:rsid w:val="00FE39C3"/>
    <w:rsid w:val="00FE5088"/>
    <w:rsid w:val="00FE6D87"/>
    <w:rsid w:val="00FE7024"/>
    <w:rsid w:val="00FF19BC"/>
    <w:rsid w:val="00FF37A6"/>
    <w:rsid w:val="00FF3D17"/>
    <w:rsid w:val="00FF42DA"/>
    <w:rsid w:val="00FF43B5"/>
    <w:rsid w:val="00FF63C9"/>
    <w:rsid w:val="03A2235C"/>
    <w:rsid w:val="32BF138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F6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260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2">
    <w:name w:val="Pa12"/>
    <w:basedOn w:val="Normal"/>
    <w:next w:val="Normal"/>
    <w:uiPriority w:val="99"/>
    <w:rsid w:val="00A93BD6"/>
    <w:pPr>
      <w:autoSpaceDE w:val="0"/>
      <w:autoSpaceDN w:val="0"/>
      <w:adjustRightInd w:val="0"/>
      <w:spacing w:after="0" w:line="201" w:lineRule="atLeast"/>
    </w:pPr>
    <w:rPr>
      <w:rFonts w:ascii="Arial" w:hAnsi="Arial" w:cs="Arial"/>
      <w:sz w:val="24"/>
      <w:szCs w:val="24"/>
    </w:rPr>
  </w:style>
  <w:style w:type="paragraph" w:customStyle="1" w:styleId="Pa13">
    <w:name w:val="Pa13"/>
    <w:basedOn w:val="Normal"/>
    <w:next w:val="Normal"/>
    <w:uiPriority w:val="99"/>
    <w:rsid w:val="00A93BD6"/>
    <w:pPr>
      <w:autoSpaceDE w:val="0"/>
      <w:autoSpaceDN w:val="0"/>
      <w:adjustRightInd w:val="0"/>
      <w:spacing w:after="0" w:line="201" w:lineRule="atLeast"/>
    </w:pPr>
    <w:rPr>
      <w:rFonts w:ascii="Arial" w:hAnsi="Arial" w:cs="Arial"/>
      <w:sz w:val="24"/>
      <w:szCs w:val="24"/>
    </w:rPr>
  </w:style>
  <w:style w:type="paragraph" w:customStyle="1" w:styleId="Pa11">
    <w:name w:val="Pa11"/>
    <w:basedOn w:val="Normal"/>
    <w:next w:val="Normal"/>
    <w:uiPriority w:val="99"/>
    <w:rsid w:val="00A93BD6"/>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A93BD6"/>
    <w:pPr>
      <w:autoSpaceDE w:val="0"/>
      <w:autoSpaceDN w:val="0"/>
      <w:adjustRightInd w:val="0"/>
      <w:spacing w:after="0" w:line="201" w:lineRule="atLeast"/>
    </w:pPr>
    <w:rPr>
      <w:rFonts w:ascii="Arial" w:hAnsi="Arial" w:cs="Arial"/>
      <w:sz w:val="24"/>
      <w:szCs w:val="24"/>
    </w:rPr>
  </w:style>
  <w:style w:type="paragraph" w:customStyle="1" w:styleId="Pa14">
    <w:name w:val="Pa14"/>
    <w:basedOn w:val="Normal"/>
    <w:next w:val="Normal"/>
    <w:uiPriority w:val="99"/>
    <w:rsid w:val="00A93BD6"/>
    <w:pPr>
      <w:autoSpaceDE w:val="0"/>
      <w:autoSpaceDN w:val="0"/>
      <w:adjustRightInd w:val="0"/>
      <w:spacing w:after="0" w:line="201" w:lineRule="atLeast"/>
    </w:pPr>
    <w:rPr>
      <w:rFonts w:ascii="Arial" w:hAnsi="Arial" w:cs="Arial"/>
      <w:sz w:val="24"/>
      <w:szCs w:val="24"/>
    </w:rPr>
  </w:style>
  <w:style w:type="paragraph" w:styleId="Textodeglobo">
    <w:name w:val="Balloon Text"/>
    <w:basedOn w:val="Normal"/>
    <w:link w:val="TextodegloboCar"/>
    <w:uiPriority w:val="99"/>
    <w:semiHidden/>
    <w:unhideWhenUsed/>
    <w:rsid w:val="008204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0490"/>
    <w:rPr>
      <w:rFonts w:ascii="Tahoma" w:hAnsi="Tahoma" w:cs="Tahoma"/>
      <w:sz w:val="16"/>
      <w:szCs w:val="16"/>
    </w:rPr>
  </w:style>
  <w:style w:type="paragraph" w:styleId="Prrafodelista">
    <w:name w:val="List Paragraph"/>
    <w:basedOn w:val="Normal"/>
    <w:uiPriority w:val="34"/>
    <w:qFormat/>
    <w:rsid w:val="00C06AB3"/>
    <w:pPr>
      <w:ind w:left="720"/>
      <w:contextualSpacing/>
    </w:pPr>
  </w:style>
  <w:style w:type="character" w:styleId="Refdecomentario">
    <w:name w:val="annotation reference"/>
    <w:basedOn w:val="Fuentedeprrafopredeter"/>
    <w:uiPriority w:val="99"/>
    <w:semiHidden/>
    <w:unhideWhenUsed/>
    <w:rsid w:val="00D77E0C"/>
    <w:rPr>
      <w:sz w:val="16"/>
      <w:szCs w:val="16"/>
    </w:rPr>
  </w:style>
  <w:style w:type="paragraph" w:styleId="Textocomentario">
    <w:name w:val="annotation text"/>
    <w:basedOn w:val="Normal"/>
    <w:link w:val="TextocomentarioCar"/>
    <w:uiPriority w:val="99"/>
    <w:semiHidden/>
    <w:unhideWhenUsed/>
    <w:rsid w:val="00D77E0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77E0C"/>
    <w:rPr>
      <w:sz w:val="20"/>
      <w:szCs w:val="20"/>
    </w:rPr>
  </w:style>
  <w:style w:type="paragraph" w:styleId="Asuntodelcomentario">
    <w:name w:val="annotation subject"/>
    <w:basedOn w:val="Textocomentario"/>
    <w:next w:val="Textocomentario"/>
    <w:link w:val="AsuntodelcomentarioCar"/>
    <w:uiPriority w:val="99"/>
    <w:semiHidden/>
    <w:unhideWhenUsed/>
    <w:rsid w:val="00D77E0C"/>
    <w:rPr>
      <w:b/>
      <w:bCs/>
    </w:rPr>
  </w:style>
  <w:style w:type="character" w:customStyle="1" w:styleId="AsuntodelcomentarioCar">
    <w:name w:val="Asunto del comentario Car"/>
    <w:basedOn w:val="TextocomentarioCar"/>
    <w:link w:val="Asuntodelcomentario"/>
    <w:uiPriority w:val="99"/>
    <w:semiHidden/>
    <w:rsid w:val="00D77E0C"/>
    <w:rPr>
      <w:b/>
      <w:bCs/>
      <w:sz w:val="20"/>
      <w:szCs w:val="20"/>
    </w:rPr>
  </w:style>
  <w:style w:type="paragraph" w:styleId="Mapadeldocumento">
    <w:name w:val="Document Map"/>
    <w:basedOn w:val="Normal"/>
    <w:link w:val="MapadeldocumentoCar"/>
    <w:uiPriority w:val="99"/>
    <w:semiHidden/>
    <w:unhideWhenUsed/>
    <w:rsid w:val="005A46A4"/>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A46A4"/>
    <w:rPr>
      <w:rFonts w:ascii="Tahoma" w:hAnsi="Tahoma" w:cs="Tahoma"/>
      <w:sz w:val="16"/>
      <w:szCs w:val="16"/>
    </w:rPr>
  </w:style>
  <w:style w:type="paragraph" w:styleId="Textonotapie">
    <w:name w:val="footnote text"/>
    <w:basedOn w:val="Normal"/>
    <w:link w:val="TextonotapieCar"/>
    <w:uiPriority w:val="99"/>
    <w:semiHidden/>
    <w:unhideWhenUsed/>
    <w:rsid w:val="00416E9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16E9F"/>
    <w:rPr>
      <w:sz w:val="20"/>
      <w:szCs w:val="20"/>
    </w:rPr>
  </w:style>
  <w:style w:type="character" w:styleId="Refdenotaalpie">
    <w:name w:val="footnote reference"/>
    <w:basedOn w:val="Fuentedeprrafopredeter"/>
    <w:uiPriority w:val="99"/>
    <w:semiHidden/>
    <w:unhideWhenUsed/>
    <w:rsid w:val="00416E9F"/>
    <w:rPr>
      <w:vertAlign w:val="superscript"/>
    </w:rPr>
  </w:style>
  <w:style w:type="paragraph" w:styleId="Encabezado">
    <w:name w:val="header"/>
    <w:basedOn w:val="Normal"/>
    <w:link w:val="EncabezadoCar"/>
    <w:uiPriority w:val="99"/>
    <w:semiHidden/>
    <w:unhideWhenUsed/>
    <w:rsid w:val="005B45F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5B45FC"/>
  </w:style>
  <w:style w:type="paragraph" w:styleId="Piedepgina">
    <w:name w:val="footer"/>
    <w:basedOn w:val="Normal"/>
    <w:link w:val="PiedepginaCar"/>
    <w:uiPriority w:val="99"/>
    <w:semiHidden/>
    <w:unhideWhenUsed/>
    <w:rsid w:val="005B45F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B45FC"/>
  </w:style>
  <w:style w:type="paragraph" w:styleId="Revisin">
    <w:name w:val="Revision"/>
    <w:hidden/>
    <w:uiPriority w:val="99"/>
    <w:semiHidden/>
    <w:rsid w:val="00B333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46819">
      <w:bodyDiv w:val="1"/>
      <w:marLeft w:val="0"/>
      <w:marRight w:val="0"/>
      <w:marTop w:val="0"/>
      <w:marBottom w:val="0"/>
      <w:divBdr>
        <w:top w:val="none" w:sz="0" w:space="0" w:color="auto"/>
        <w:left w:val="none" w:sz="0" w:space="0" w:color="auto"/>
        <w:bottom w:val="none" w:sz="0" w:space="0" w:color="auto"/>
        <w:right w:val="none" w:sz="0" w:space="0" w:color="auto"/>
      </w:divBdr>
    </w:div>
    <w:div w:id="975065875">
      <w:bodyDiv w:val="1"/>
      <w:marLeft w:val="0"/>
      <w:marRight w:val="0"/>
      <w:marTop w:val="0"/>
      <w:marBottom w:val="0"/>
      <w:divBdr>
        <w:top w:val="none" w:sz="0" w:space="0" w:color="auto"/>
        <w:left w:val="none" w:sz="0" w:space="0" w:color="auto"/>
        <w:bottom w:val="none" w:sz="0" w:space="0" w:color="auto"/>
        <w:right w:val="none" w:sz="0" w:space="0" w:color="auto"/>
      </w:divBdr>
      <w:divsChild>
        <w:div w:id="52705816">
          <w:marLeft w:val="0"/>
          <w:marRight w:val="0"/>
          <w:marTop w:val="0"/>
          <w:marBottom w:val="0"/>
          <w:divBdr>
            <w:top w:val="none" w:sz="0" w:space="0" w:color="auto"/>
            <w:left w:val="none" w:sz="0" w:space="0" w:color="auto"/>
            <w:bottom w:val="none" w:sz="0" w:space="0" w:color="auto"/>
            <w:right w:val="none" w:sz="0" w:space="0" w:color="auto"/>
          </w:divBdr>
        </w:div>
        <w:div w:id="165216657">
          <w:marLeft w:val="0"/>
          <w:marRight w:val="0"/>
          <w:marTop w:val="0"/>
          <w:marBottom w:val="0"/>
          <w:divBdr>
            <w:top w:val="none" w:sz="0" w:space="0" w:color="auto"/>
            <w:left w:val="none" w:sz="0" w:space="0" w:color="auto"/>
            <w:bottom w:val="none" w:sz="0" w:space="0" w:color="auto"/>
            <w:right w:val="none" w:sz="0" w:space="0" w:color="auto"/>
          </w:divBdr>
        </w:div>
        <w:div w:id="388387537">
          <w:marLeft w:val="0"/>
          <w:marRight w:val="0"/>
          <w:marTop w:val="0"/>
          <w:marBottom w:val="0"/>
          <w:divBdr>
            <w:top w:val="none" w:sz="0" w:space="0" w:color="auto"/>
            <w:left w:val="none" w:sz="0" w:space="0" w:color="auto"/>
            <w:bottom w:val="none" w:sz="0" w:space="0" w:color="auto"/>
            <w:right w:val="none" w:sz="0" w:space="0" w:color="auto"/>
          </w:divBdr>
        </w:div>
        <w:div w:id="1068765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5F35EE1B6597754BA9304238E147B5AF" ma:contentTypeVersion="16" ma:contentTypeDescription="Crear nuevo documento." ma:contentTypeScope="" ma:versionID="cb37cfa4ffb99500949bf8b4f3fb7260">
  <xsd:schema xmlns:xsd="http://www.w3.org/2001/XMLSchema" xmlns:xs="http://www.w3.org/2001/XMLSchema" xmlns:p="http://schemas.microsoft.com/office/2006/metadata/properties" xmlns:ns2="c667f3d8-97ec-4518-a29a-c4b9c6226366" xmlns:ns3="bb02aa27-2141-485d-8ae2-b8270e4bef5e" targetNamespace="http://schemas.microsoft.com/office/2006/metadata/properties" ma:root="true" ma:fieldsID="28d7ad9eca30595d23b067c88ecffe70" ns2:_="" ns3:_="">
    <xsd:import namespace="c667f3d8-97ec-4518-a29a-c4b9c6226366"/>
    <xsd:import namespace="bb02aa27-2141-485d-8ae2-b8270e4bef5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67f3d8-97ec-4518-a29a-c4b9c62263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ebec56c3-488b-41b5-b48b-9055a495df8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02aa27-2141-485d-8ae2-b8270e4bef5e"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e8a0794e-c59d-47cf-bd8b-fe2ed0089d55}" ma:internalName="TaxCatchAll" ma:showField="CatchAllData" ma:web="bb02aa27-2141-485d-8ae2-b8270e4be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bb02aa27-2141-485d-8ae2-b8270e4bef5e">
      <UserInfo>
        <DisplayName>Integrantes de la Explotación capacidades instalaciones producción 12.2</DisplayName>
        <AccountId>8</AccountId>
        <AccountType/>
      </UserInfo>
    </SharedWithUsers>
    <lcf76f155ced4ddcb4097134ff3c332f xmlns="c667f3d8-97ec-4518-a29a-c4b9c6226366">
      <Terms xmlns="http://schemas.microsoft.com/office/infopath/2007/PartnerControls"/>
    </lcf76f155ced4ddcb4097134ff3c332f>
    <TaxCatchAll xmlns="bb02aa27-2141-485d-8ae2-b8270e4bef5e" xsi:nil="true"/>
  </documentManagement>
</p:properties>
</file>

<file path=customXml/itemProps1.xml><?xml version="1.0" encoding="utf-8"?>
<ds:datastoreItem xmlns:ds="http://schemas.openxmlformats.org/officeDocument/2006/customXml" ds:itemID="{BD15D33A-AC39-47FB-8647-593A33C5EEE7}">
  <ds:schemaRefs>
    <ds:schemaRef ds:uri="http://schemas.openxmlformats.org/officeDocument/2006/bibliography"/>
  </ds:schemaRefs>
</ds:datastoreItem>
</file>

<file path=customXml/itemProps2.xml><?xml version="1.0" encoding="utf-8"?>
<ds:datastoreItem xmlns:ds="http://schemas.openxmlformats.org/officeDocument/2006/customXml" ds:itemID="{45C9ED16-F152-4F98-94B3-2E33D44C6F1C}"/>
</file>

<file path=customXml/itemProps3.xml><?xml version="1.0" encoding="utf-8"?>
<ds:datastoreItem xmlns:ds="http://schemas.openxmlformats.org/officeDocument/2006/customXml" ds:itemID="{2DB5DEE8-3180-4DFC-83E7-21623B200E6E}"/>
</file>

<file path=customXml/itemProps4.xml><?xml version="1.0" encoding="utf-8"?>
<ds:datastoreItem xmlns:ds="http://schemas.openxmlformats.org/officeDocument/2006/customXml" ds:itemID="{2309E9C4-CC92-4C1C-8A7A-8BAD1150633E}"/>
</file>

<file path=docProps/app.xml><?xml version="1.0" encoding="utf-8"?>
<Properties xmlns="http://schemas.openxmlformats.org/officeDocument/2006/extended-properties" xmlns:vt="http://schemas.openxmlformats.org/officeDocument/2006/docPropsVTypes">
  <Template>Normal.dotm</Template>
  <TotalTime>0</TotalTime>
  <Pages>9</Pages>
  <Words>4511</Words>
  <Characters>24813</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2022-11-22T17:00:00Z</dcterms:created>
  <dcterms:modified xsi:type="dcterms:W3CDTF">2022-11-22T17:00:00Z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0x0101005F35EE1B6597754BA9304238E147B5AF</vt:lpwstr>
  </property>
</Properties>
</file>